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5C6C" w14:textId="4AAD206D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50CA7305" w14:textId="66FBA4E1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253ACF21" w14:textId="2823EA10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29A5AC22" w14:textId="77F1B1EE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1E59BD9" w14:textId="7531CBFB" w:rsidR="005F312A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3FB51118" w14:textId="2D97D617" w:rsidR="004D6874" w:rsidRDefault="004D6874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51EE704F" w14:textId="7655464E" w:rsidR="005F312A" w:rsidRDefault="004D6874" w:rsidP="00A606CB">
      <w:pPr>
        <w:jc w:val="center"/>
        <w:textDirection w:val="btLr"/>
        <w:rPr>
          <w:rFonts w:ascii="Segoe UI" w:hAnsi="Segoe UI" w:cs="Segoe UI"/>
          <w:b/>
          <w:sz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65A0723" wp14:editId="03BBD927">
                <wp:extent cx="5122008" cy="1945054"/>
                <wp:effectExtent l="19050" t="19050" r="21590" b="17145"/>
                <wp:docPr id="47012264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2008" cy="1945054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2391" dir="4972499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B47AAA" w14:textId="104FCE3A" w:rsidR="004D6874" w:rsidRDefault="004D6874" w:rsidP="00A606CB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  <w:t>Photo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5A0723" id="Rectangle 11" o:spid="_x0000_s1026" style="width:403.3pt;height:15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" fillcolor="#4472c4" strokecolor="#f2f2f2" strokeweight="3pt">
                <v:shadow color="#1f3763" opacity=".5" offset="1pt,8pt"/>
                <v:path arrowok="t"/>
                <v:textbox>
                  <w:txbxContent>
                    <w:p w14:paraId="1AB47AAA" w14:textId="104FCE3A" w:rsidR="004D6874" w:rsidRDefault="004D6874" w:rsidP="00A606CB">
                      <w:pPr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  <w:t>Photo structure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0771339" w14:textId="77777777" w:rsidR="00A606CB" w:rsidRPr="00B124C6" w:rsidRDefault="00A606CB" w:rsidP="00A606CB">
      <w:pPr>
        <w:jc w:val="center"/>
        <w:textDirection w:val="btLr"/>
        <w:rPr>
          <w:rFonts w:ascii="Segoe UI" w:hAnsi="Segoe UI" w:cs="Segoe UI"/>
          <w:b/>
          <w:sz w:val="20"/>
        </w:rPr>
      </w:pPr>
    </w:p>
    <w:p w14:paraId="38ADAA28" w14:textId="39FE601B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  <w:r w:rsidRPr="00B124C6">
        <w:rPr>
          <w:rFonts w:ascii="Segoe UI" w:hAnsi="Segoe UI" w:cs="Segoe U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11A6365" wp14:editId="2C3F7870">
                <wp:simplePos x="0" y="0"/>
                <wp:positionH relativeFrom="column">
                  <wp:posOffset>-96231</wp:posOffset>
                </wp:positionH>
                <wp:positionV relativeFrom="paragraph">
                  <wp:posOffset>137506</wp:posOffset>
                </wp:positionV>
                <wp:extent cx="5855368" cy="1967346"/>
                <wp:effectExtent l="0" t="0" r="12065" b="13970"/>
                <wp:wrapNone/>
                <wp:docPr id="14336595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368" cy="1967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27E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F1451" w14:textId="7FB57714" w:rsidR="005F312A" w:rsidRPr="00781CEA" w:rsidRDefault="0061434F" w:rsidP="00781CE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  <w:t>Cahier des charges</w:t>
                            </w:r>
                          </w:p>
                          <w:p w14:paraId="3D8CBDC8" w14:textId="7A8832A0" w:rsidR="005F312A" w:rsidRPr="005F312A" w:rsidRDefault="005F312A" w:rsidP="00781CEA">
                            <w:pPr>
                              <w:jc w:val="center"/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5F312A"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Acquisition </w:t>
                            </w:r>
                            <w:r w:rsidR="00A606CB"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  <w:t>d’un outil</w:t>
                            </w:r>
                            <w:r w:rsidRPr="005F312A"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  <w:t xml:space="preserve"> de </w:t>
                            </w:r>
                            <w:r w:rsidR="00BA561E"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  <w:t>télésanté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A6365" id="Rectangle 1" o:spid="_x0000_s1027" style="position:absolute;left:0;text-align:left;margin-left:-7.6pt;margin-top:10.85pt;width:461.05pt;height:154.9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" filled="f" strokecolor="#127ec2" strokeweight="1pt">
                <v:textbox>
                  <w:txbxContent>
                    <w:p w14:paraId="7ABF1451" w14:textId="7FB57714" w:rsidR="005F312A" w:rsidRPr="00781CEA" w:rsidRDefault="0061434F" w:rsidP="00781CEA">
                      <w:pPr>
                        <w:jc w:val="center"/>
                        <w:rPr>
                          <w:rFonts w:ascii="Segoe UI" w:hAnsi="Segoe UI" w:cs="Segoe UI"/>
                          <w:b/>
                          <w:bCs/>
                          <w:color w:val="000000" w:themeColor="text1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0000" w:themeColor="text1"/>
                          <w:sz w:val="48"/>
                          <w:szCs w:val="48"/>
                          <w:u w:val="single"/>
                        </w:rPr>
                        <w:t>Cahier des charges</w:t>
                      </w:r>
                    </w:p>
                    <w:p w14:paraId="3D8CBDC8" w14:textId="7A8832A0" w:rsidR="005F312A" w:rsidRPr="005F312A" w:rsidRDefault="005F312A" w:rsidP="00781CEA">
                      <w:pPr>
                        <w:jc w:val="center"/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</w:pPr>
                      <w:r w:rsidRPr="005F312A"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  <w:t xml:space="preserve">Acquisition </w:t>
                      </w:r>
                      <w:r w:rsidR="00A606CB"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  <w:t>d’un outil</w:t>
                      </w:r>
                      <w:r w:rsidRPr="005F312A"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  <w:t xml:space="preserve"> de </w:t>
                      </w:r>
                      <w:r w:rsidR="00BA561E"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  <w:t>télésanté</w:t>
                      </w:r>
                    </w:p>
                  </w:txbxContent>
                </v:textbox>
              </v:rect>
            </w:pict>
          </mc:Fallback>
        </mc:AlternateContent>
      </w:r>
    </w:p>
    <w:p w14:paraId="4B6CAE56" w14:textId="558869A4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0D33B371" w14:textId="6C2F0499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07BB40A" w14:textId="464E040E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41FA7DE6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52C2DDB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0D29C2D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1366C81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232BC12B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2F5C3C5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59BF90A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13F99F1A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001FCA4F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D162394" w14:textId="0BEFFC14" w:rsidR="0039321F" w:rsidRPr="00B124C6" w:rsidRDefault="00E73C91" w:rsidP="001C391B">
      <w:pPr>
        <w:spacing w:after="160" w:line="259" w:lineRule="auto"/>
        <w:rPr>
          <w:rFonts w:ascii="Segoe UI" w:hAnsi="Segoe UI" w:cs="Segoe UI"/>
          <w:sz w:val="20"/>
        </w:rPr>
      </w:pPr>
      <w:r w:rsidRPr="00B124C6">
        <w:rPr>
          <w:rFonts w:ascii="Segoe UI" w:hAnsi="Segoe UI" w:cs="Segoe UI"/>
          <w:sz w:val="20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fr-FR"/>
        </w:rPr>
        <w:id w:val="-34833598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HAnsi"/>
          <w:sz w:val="20"/>
          <w:szCs w:val="20"/>
          <w:lang w:eastAsia="en-US"/>
        </w:rPr>
      </w:sdtEndPr>
      <w:sdtContent>
        <w:p w14:paraId="2511F02D" w14:textId="709D1B47" w:rsidR="001B7DC2" w:rsidRDefault="001B7DC2">
          <w:pPr>
            <w:pStyle w:val="En-ttedetabledesmatires"/>
          </w:pPr>
          <w:r>
            <w:t>Table des matières</w:t>
          </w:r>
        </w:p>
        <w:p w14:paraId="334A0D73" w14:textId="0FEA2992" w:rsidR="00A606CB" w:rsidRDefault="001B7DC2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097641" w:history="1">
            <w:r w:rsidR="00A606CB" w:rsidRPr="009C503F">
              <w:rPr>
                <w:rStyle w:val="Lienhypertexte"/>
                <w:noProof/>
              </w:rPr>
              <w:t>Contexte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_Toc169097641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3AF2C759" w14:textId="3831022A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42" w:history="1">
            <w:r w:rsidR="00A606CB" w:rsidRPr="009C503F">
              <w:rPr>
                <w:rStyle w:val="Lienhypertexte"/>
                <w:noProof/>
              </w:rPr>
              <w:t>Description du projet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_Toc169097642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0ED6819E" w14:textId="4864A8D4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43" w:history="1">
            <w:r w:rsidR="00A606CB" w:rsidRPr="009C503F">
              <w:rPr>
                <w:rStyle w:val="Lienhypertexte"/>
                <w:noProof/>
              </w:rPr>
              <w:t>Cas d’usage identifiés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_Toc169097643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56374D88" w14:textId="597E4A82" w:rsidR="00A606CB" w:rsidRDefault="004F6D2C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69097644" w:history="1">
            <w:r w:rsidR="00A606CB" w:rsidRPr="009C503F">
              <w:rPr>
                <w:rStyle w:val="Lienhypertexte"/>
                <w:noProof/>
              </w:rPr>
              <w:t>Déploiement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_Toc169097644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22A65105" w14:textId="49B8B2A5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45" w:history="1">
            <w:r w:rsidR="00A606CB" w:rsidRPr="009C503F">
              <w:rPr>
                <w:rStyle w:val="Lienhypertexte"/>
                <w:noProof/>
              </w:rPr>
              <w:t>Macro-planning prévisionnel du projet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_Toc169097645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617EF4E5" w14:textId="44A73AB9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46" w:history="1">
            <w:r w:rsidR="00A606CB" w:rsidRPr="009C503F">
              <w:rPr>
                <w:rStyle w:val="Lienhypertexte"/>
                <w:noProof/>
              </w:rPr>
              <w:t>Démarche projet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_Toc169097646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3C37B874" w14:textId="5E24F2C9" w:rsidR="001B7DC2" w:rsidRPr="00A606CB" w:rsidRDefault="004F6D2C" w:rsidP="00A606CB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69097647" w:history="1">
            <w:r w:rsidR="00A606CB" w:rsidRPr="009C503F">
              <w:rPr>
                <w:rStyle w:val="Lienhypertexte"/>
                <w:noProof/>
              </w:rPr>
              <w:t>Modèle économique et prestation associés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_Toc169097647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3</w:t>
            </w:r>
            <w:r w:rsidR="00A606CB">
              <w:rPr>
                <w:noProof/>
                <w:webHidden/>
              </w:rPr>
              <w:fldChar w:fldCharType="end"/>
            </w:r>
          </w:hyperlink>
          <w:r w:rsidR="001B7DC2">
            <w:rPr>
              <w:b w:val="0"/>
              <w:bCs w:val="0"/>
            </w:rPr>
            <w:fldChar w:fldCharType="end"/>
          </w:r>
        </w:p>
      </w:sdtContent>
    </w:sdt>
    <w:p w14:paraId="4FB9A5B9" w14:textId="77777777" w:rsidR="001B7DC2" w:rsidRDefault="001B7DC2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en-US"/>
        </w:rPr>
      </w:pPr>
      <w:r>
        <w:br w:type="page"/>
      </w:r>
    </w:p>
    <w:p w14:paraId="43ABFB2F" w14:textId="3E189284" w:rsidR="0039321F" w:rsidRDefault="001C391B" w:rsidP="00C57A10">
      <w:pPr>
        <w:pStyle w:val="Titre1"/>
      </w:pPr>
      <w:bookmarkStart w:id="0" w:name="_Toc169097626"/>
      <w:bookmarkStart w:id="1" w:name="_Toc169097641"/>
      <w:r>
        <w:lastRenderedPageBreak/>
        <w:t>Contexte</w:t>
      </w:r>
      <w:bookmarkEnd w:id="0"/>
      <w:bookmarkEnd w:id="1"/>
    </w:p>
    <w:p w14:paraId="6C97F021" w14:textId="77777777" w:rsidR="008F572B" w:rsidRDefault="008F572B" w:rsidP="008F572B">
      <w:pPr>
        <w:rPr>
          <w:lang w:eastAsia="en-US"/>
        </w:rPr>
      </w:pPr>
    </w:p>
    <w:p w14:paraId="19E98496" w14:textId="1C5565DC" w:rsidR="008F572B" w:rsidRPr="008F572B" w:rsidRDefault="008F572B" w:rsidP="008F572B">
      <w:pPr>
        <w:pStyle w:val="Titre2"/>
      </w:pPr>
      <w:bookmarkStart w:id="2" w:name="_Toc169097627"/>
      <w:bookmarkStart w:id="3" w:name="_Toc169097642"/>
      <w:r>
        <w:t>Description du projet</w:t>
      </w:r>
      <w:bookmarkEnd w:id="2"/>
      <w:bookmarkEnd w:id="3"/>
      <w:r>
        <w:t xml:space="preserve"> </w:t>
      </w:r>
    </w:p>
    <w:p w14:paraId="45B8FD17" w14:textId="77777777" w:rsidR="008F572B" w:rsidRDefault="008F572B" w:rsidP="001C391B">
      <w:bookmarkStart w:id="4" w:name="_Toc59018025"/>
      <w:bookmarkStart w:id="5" w:name="_Toc163235233"/>
    </w:p>
    <w:p w14:paraId="345F161C" w14:textId="67A1D017" w:rsidR="00A86286" w:rsidRPr="001C391B" w:rsidRDefault="0039321F" w:rsidP="008F572B">
      <w:pPr>
        <w:pStyle w:val="Titre2"/>
      </w:pPr>
      <w:bookmarkStart w:id="6" w:name="_Toc169097628"/>
      <w:bookmarkStart w:id="7" w:name="_Toc169097643"/>
      <w:r w:rsidRPr="001C391B">
        <w:t>Cas d’usage identifi</w:t>
      </w:r>
      <w:r w:rsidR="004C22C9" w:rsidRPr="001C391B">
        <w:t>é</w:t>
      </w:r>
      <w:r w:rsidRPr="001C391B">
        <w:t>s</w:t>
      </w:r>
      <w:bookmarkEnd w:id="4"/>
      <w:bookmarkEnd w:id="5"/>
      <w:bookmarkEnd w:id="6"/>
      <w:bookmarkEnd w:id="7"/>
    </w:p>
    <w:p w14:paraId="3ECA198E" w14:textId="77777777" w:rsidR="00A86286" w:rsidRDefault="00A86286" w:rsidP="0039321F">
      <w:pPr>
        <w:rPr>
          <w:rFonts w:ascii="Segoe UI" w:hAnsi="Segoe UI" w:cs="Segoe UI"/>
          <w:sz w:val="22"/>
          <w:szCs w:val="22"/>
        </w:rPr>
      </w:pPr>
    </w:p>
    <w:p w14:paraId="0F038B3E" w14:textId="059CEF55" w:rsidR="0061434F" w:rsidRDefault="0061434F" w:rsidP="0061434F">
      <w:pPr>
        <w:rPr>
          <w:rFonts w:ascii="Segoe UI" w:hAnsi="Segoe UI" w:cs="Segoe UI"/>
          <w:sz w:val="22"/>
          <w:szCs w:val="22"/>
        </w:rPr>
      </w:pPr>
      <w:r w:rsidRPr="00DB5CA1">
        <w:rPr>
          <w:rFonts w:ascii="Segoe UI" w:hAnsi="Segoe UI" w:cs="Segoe UI"/>
          <w:sz w:val="22"/>
          <w:szCs w:val="22"/>
        </w:rPr>
        <w:t xml:space="preserve">Les différents cas d’usage envisagés </w:t>
      </w:r>
      <w:r w:rsidR="00A606CB">
        <w:rPr>
          <w:rFonts w:ascii="Segoe UI" w:hAnsi="Segoe UI" w:cs="Segoe UI"/>
          <w:sz w:val="22"/>
          <w:szCs w:val="22"/>
        </w:rPr>
        <w:t xml:space="preserve">à </w:t>
      </w:r>
      <w:r w:rsidRPr="00DB5CA1">
        <w:rPr>
          <w:rFonts w:ascii="Segoe UI" w:hAnsi="Segoe UI" w:cs="Segoe UI"/>
          <w:sz w:val="22"/>
          <w:szCs w:val="22"/>
        </w:rPr>
        <w:t xml:space="preserve">ce jour sont les suivants : </w:t>
      </w:r>
    </w:p>
    <w:p w14:paraId="6D591EE8" w14:textId="77777777" w:rsidR="0061434F" w:rsidRDefault="0061434F" w:rsidP="0039321F">
      <w:pPr>
        <w:rPr>
          <w:rFonts w:ascii="Segoe UI" w:hAnsi="Segoe UI" w:cs="Segoe UI"/>
          <w:sz w:val="22"/>
          <w:szCs w:val="22"/>
        </w:rPr>
      </w:pPr>
    </w:p>
    <w:p w14:paraId="1BFAD043" w14:textId="00DE13BD" w:rsidR="00C8159C" w:rsidRDefault="00C8159C" w:rsidP="00C8159C">
      <w:pPr>
        <w:pStyle w:val="Titre1"/>
      </w:pPr>
      <w:bookmarkStart w:id="8" w:name="_Toc169097629"/>
      <w:bookmarkStart w:id="9" w:name="_Toc169097644"/>
      <w:bookmarkStart w:id="10" w:name="_Toc59018026"/>
      <w:bookmarkStart w:id="11" w:name="_Toc163235245"/>
      <w:bookmarkStart w:id="12" w:name="_Toc59018036"/>
      <w:r>
        <w:t>Déploiement</w:t>
      </w:r>
      <w:bookmarkEnd w:id="8"/>
      <w:bookmarkEnd w:id="9"/>
    </w:p>
    <w:p w14:paraId="7A2D5AEF" w14:textId="78DB9BF4" w:rsidR="005F506D" w:rsidRPr="005F506D" w:rsidRDefault="005F506D" w:rsidP="00C8159C">
      <w:pPr>
        <w:pStyle w:val="Titre2"/>
      </w:pPr>
      <w:bookmarkStart w:id="13" w:name="_Toc169097630"/>
      <w:bookmarkStart w:id="14" w:name="_Toc169097645"/>
      <w:r w:rsidRPr="005F506D">
        <w:t>Macro-planning prévisionnel du projet</w:t>
      </w:r>
      <w:bookmarkEnd w:id="10"/>
      <w:bookmarkEnd w:id="11"/>
      <w:bookmarkEnd w:id="13"/>
      <w:bookmarkEnd w:id="14"/>
    </w:p>
    <w:p w14:paraId="7A2BB78B" w14:textId="77777777" w:rsidR="005F506D" w:rsidRPr="005F506D" w:rsidRDefault="005F506D" w:rsidP="005F506D">
      <w:pPr>
        <w:rPr>
          <w:lang w:eastAsia="en-US"/>
        </w:rPr>
      </w:pPr>
    </w:p>
    <w:p w14:paraId="42BFF81E" w14:textId="44C6ABD1" w:rsidR="00C8159C" w:rsidRDefault="00297256" w:rsidP="00C8159C">
      <w:pPr>
        <w:pStyle w:val="Titre2"/>
      </w:pPr>
      <w:bookmarkStart w:id="15" w:name="_Toc59018038"/>
      <w:bookmarkStart w:id="16" w:name="_Toc163235250"/>
      <w:bookmarkStart w:id="17" w:name="_Toc169097631"/>
      <w:bookmarkStart w:id="18" w:name="_Toc169097646"/>
      <w:bookmarkEnd w:id="12"/>
      <w:r w:rsidRPr="00DB5CA1">
        <w:t>Démarche projet</w:t>
      </w:r>
      <w:bookmarkEnd w:id="15"/>
      <w:bookmarkEnd w:id="16"/>
      <w:bookmarkEnd w:id="17"/>
      <w:bookmarkEnd w:id="18"/>
    </w:p>
    <w:p w14:paraId="36D5E533" w14:textId="66AF574C" w:rsidR="00C8159C" w:rsidRDefault="008C4415" w:rsidP="00177EC2">
      <w:pPr>
        <w:pStyle w:val="Titre1"/>
      </w:pPr>
      <w:bookmarkStart w:id="19" w:name="_Toc169097632"/>
      <w:bookmarkStart w:id="20" w:name="_Toc169097647"/>
      <w:r>
        <w:t>Modèle économique et prestation associés</w:t>
      </w:r>
      <w:bookmarkEnd w:id="19"/>
      <w:bookmarkEnd w:id="20"/>
    </w:p>
    <w:p w14:paraId="63BFF4F5" w14:textId="709653C3" w:rsidR="00A606CB" w:rsidRDefault="00A606CB">
      <w:pPr>
        <w:spacing w:after="160" w:line="259" w:lineRule="auto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br w:type="page"/>
      </w:r>
    </w:p>
    <w:p w14:paraId="52184F68" w14:textId="77777777" w:rsidR="00C74445" w:rsidRPr="00C74445" w:rsidRDefault="00C74445" w:rsidP="00C74445">
      <w:pPr>
        <w:rPr>
          <w:rFonts w:eastAsiaTheme="majorEastAsia"/>
          <w:lang w:eastAsia="en-US"/>
        </w:rPr>
      </w:pPr>
    </w:p>
    <w:p w14:paraId="67EB9D6D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550341BA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8FD6252" w14:textId="54A6435A" w:rsidR="00C74445" w:rsidRDefault="00C74445" w:rsidP="00C74445">
      <w:pPr>
        <w:jc w:val="center"/>
        <w:textDirection w:val="btL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Annexe</w:t>
      </w:r>
    </w:p>
    <w:p w14:paraId="2BB1D741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609BAF01" w14:textId="080820A8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4F95A3C3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3AB846FB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610554B3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30969973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1C899A22" w14:textId="77777777" w:rsidR="00C74445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64974C2E" w14:textId="77777777" w:rsidR="00A606CB" w:rsidRPr="00B124C6" w:rsidRDefault="00A606CB" w:rsidP="00A606CB">
      <w:pPr>
        <w:jc w:val="center"/>
        <w:textDirection w:val="btLr"/>
        <w:rPr>
          <w:rFonts w:ascii="Segoe UI" w:hAnsi="Segoe UI" w:cs="Segoe UI"/>
          <w:b/>
          <w:sz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1B527022" wp14:editId="44A47FA6">
                <wp:extent cx="5122008" cy="1945054"/>
                <wp:effectExtent l="19050" t="19050" r="21590" b="17145"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2008" cy="1945054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2391" dir="4972499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1B62ADE" w14:textId="77777777" w:rsidR="00A606CB" w:rsidRDefault="00A606CB" w:rsidP="00A606CB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  <w:t>Photo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527022" id="_x0000_s1028" style="width:403.3pt;height:15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" fillcolor="#4472c4" strokecolor="#f2f2f2" strokeweight="3pt">
                <v:shadow color="#1f3763" opacity=".5" offset="1pt,8pt"/>
                <v:path arrowok="t"/>
                <v:textbox>
                  <w:txbxContent>
                    <w:p w14:paraId="21B62ADE" w14:textId="77777777" w:rsidR="00A606CB" w:rsidRDefault="00A606CB" w:rsidP="00A606CB">
                      <w:pPr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  <w:t>Photo structure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5EADD85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E4128FB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24CE1414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  <w:r w:rsidRPr="00B124C6">
        <w:rPr>
          <w:rFonts w:ascii="Segoe UI" w:hAnsi="Segoe UI" w:cs="Segoe U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346ED9" wp14:editId="368D405E">
                <wp:simplePos x="0" y="0"/>
                <wp:positionH relativeFrom="column">
                  <wp:posOffset>-96231</wp:posOffset>
                </wp:positionH>
                <wp:positionV relativeFrom="paragraph">
                  <wp:posOffset>137506</wp:posOffset>
                </wp:positionV>
                <wp:extent cx="5855368" cy="1967346"/>
                <wp:effectExtent l="0" t="0" r="12065" b="13970"/>
                <wp:wrapNone/>
                <wp:docPr id="144439383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368" cy="1967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27E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3CF551" w14:textId="77777777" w:rsidR="00C74445" w:rsidRPr="00781CEA" w:rsidRDefault="00C74445" w:rsidP="00C7444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  <w:t>Cadre de réponse technique</w:t>
                            </w:r>
                          </w:p>
                          <w:p w14:paraId="759BEDB4" w14:textId="77777777" w:rsidR="00C74445" w:rsidRPr="005F312A" w:rsidRDefault="00C74445" w:rsidP="00C74445">
                            <w:pPr>
                              <w:jc w:val="center"/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  <w:t>Acquisition d’un outil de télésanté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346ED9" id="_x0000_s1029" style="position:absolute;left:0;text-align:left;margin-left:-7.6pt;margin-top:10.85pt;width:461.05pt;height:154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" filled="f" strokecolor="#127ec2" strokeweight="1pt">
                <v:textbox>
                  <w:txbxContent>
                    <w:p w14:paraId="183CF551" w14:textId="77777777" w:rsidR="00C74445" w:rsidRPr="00781CEA" w:rsidRDefault="00C74445" w:rsidP="00C74445">
                      <w:pPr>
                        <w:jc w:val="center"/>
                        <w:rPr>
                          <w:rFonts w:ascii="Segoe UI" w:hAnsi="Segoe UI" w:cs="Segoe UI"/>
                          <w:b/>
                          <w:bCs/>
                          <w:color w:val="000000" w:themeColor="text1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0000" w:themeColor="text1"/>
                          <w:sz w:val="48"/>
                          <w:szCs w:val="48"/>
                          <w:u w:val="single"/>
                        </w:rPr>
                        <w:t>Cadre de réponse technique</w:t>
                      </w:r>
                    </w:p>
                    <w:p w14:paraId="759BEDB4" w14:textId="77777777" w:rsidR="00C74445" w:rsidRPr="005F312A" w:rsidRDefault="00C74445" w:rsidP="00C74445">
                      <w:pPr>
                        <w:jc w:val="center"/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  <w:t>Acquisition d’un outil de télésanté</w:t>
                      </w:r>
                    </w:p>
                  </w:txbxContent>
                </v:textbox>
              </v:rect>
            </w:pict>
          </mc:Fallback>
        </mc:AlternateContent>
      </w:r>
    </w:p>
    <w:p w14:paraId="10E51684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3F9D71DD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1625EFB3" w14:textId="77777777" w:rsidR="00C74445" w:rsidRPr="00B124C6" w:rsidRDefault="00C74445" w:rsidP="00C74445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48695349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0BACE646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030ABB3D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4DBDC24A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03D37465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6224F332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3E92C152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1F0F3FCE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270F9396" w14:textId="77777777" w:rsidR="00C74445" w:rsidRPr="00B124C6" w:rsidRDefault="00C74445" w:rsidP="00C74445">
      <w:pPr>
        <w:rPr>
          <w:rFonts w:ascii="Segoe UI" w:hAnsi="Segoe UI" w:cs="Segoe UI"/>
          <w:sz w:val="20"/>
        </w:rPr>
      </w:pPr>
    </w:p>
    <w:p w14:paraId="5D8DA1EF" w14:textId="77777777" w:rsidR="00A606CB" w:rsidRDefault="00A606CB" w:rsidP="00C74445">
      <w:pPr>
        <w:spacing w:after="160" w:line="259" w:lineRule="auto"/>
        <w:rPr>
          <w:rFonts w:ascii="Segoe UI" w:hAnsi="Segoe UI" w:cs="Segoe UI"/>
          <w:sz w:val="20"/>
        </w:rPr>
        <w:sectPr w:rsidR="00A606CB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fr-FR"/>
        </w:rPr>
        <w:id w:val="-1072807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862D485" w14:textId="77777777" w:rsidR="00C74445" w:rsidRDefault="00C74445" w:rsidP="00C74445">
          <w:pPr>
            <w:pStyle w:val="En-ttedetabledesmatires"/>
          </w:pPr>
          <w:r>
            <w:t>Table des matières</w:t>
          </w:r>
        </w:p>
        <w:p w14:paraId="47E68E35" w14:textId="4FE3F38A" w:rsidR="00A606CB" w:rsidRDefault="00C74445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9097633" w:history="1">
            <w:r w:rsidR="00A606CB" w:rsidRPr="007541B9">
              <w:rPr>
                <w:rStyle w:val="Lienhypertexte"/>
                <w:noProof/>
              </w:rPr>
              <w:t>Présentation de l’entreprise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_Toc169097633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72EA6390" w14:textId="294B0CDC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34" w:history="1">
            <w:r w:rsidR="00A606CB" w:rsidRPr="007541B9">
              <w:rPr>
                <w:rStyle w:val="Lienhypertexte"/>
                <w:noProof/>
              </w:rPr>
              <w:t>Présentation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_Toc169097634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24FA8320" w14:textId="62FFC92A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35" w:history="1">
            <w:r w:rsidR="00A606CB" w:rsidRPr="007541B9">
              <w:rPr>
                <w:rStyle w:val="Lienhypertexte"/>
                <w:noProof/>
              </w:rPr>
              <w:t>Témoignages et références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_Toc169097635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3985272F" w14:textId="2C8E761A" w:rsidR="00A606CB" w:rsidRDefault="004F6D2C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69097636" w:history="1">
            <w:r w:rsidR="00A606CB" w:rsidRPr="007541B9">
              <w:rPr>
                <w:rStyle w:val="Lienhypertexte"/>
                <w:noProof/>
              </w:rPr>
              <w:t>Présentation de l’outil de télésanté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_Toc169097636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443D17A2" w14:textId="6EF8A416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37" w:history="1">
            <w:r w:rsidR="00A606CB" w:rsidRPr="007541B9">
              <w:rPr>
                <w:rStyle w:val="Lienhypertexte"/>
                <w:noProof/>
              </w:rPr>
              <w:t>Description de l’outil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_Toc169097637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76C0685B" w14:textId="2E709106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38" w:history="1">
            <w:r w:rsidR="00A606CB" w:rsidRPr="007541B9">
              <w:rPr>
                <w:rStyle w:val="Lienhypertexte"/>
                <w:noProof/>
              </w:rPr>
              <w:t>Aspect technique et fonctionnel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_Toc169097638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4E706857" w14:textId="08A4E0DE" w:rsidR="00A606CB" w:rsidRDefault="004F6D2C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eastAsia="fr-FR"/>
            </w:rPr>
          </w:pPr>
          <w:hyperlink w:anchor="_Toc169097639" w:history="1">
            <w:r w:rsidR="00A606CB" w:rsidRPr="007541B9">
              <w:rPr>
                <w:rStyle w:val="Lienhypertexte"/>
                <w:noProof/>
              </w:rPr>
              <w:t>Ergonomie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_Toc169097639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495FA00E" w14:textId="0593736D" w:rsidR="00A606CB" w:rsidRDefault="004F6D2C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69097640" w:history="1">
            <w:r w:rsidR="00A606CB" w:rsidRPr="007541B9">
              <w:rPr>
                <w:rStyle w:val="Lienhypertexte"/>
                <w:noProof/>
              </w:rPr>
              <w:t>Modèle économique et prestations associées</w:t>
            </w:r>
            <w:r w:rsidR="00A606CB">
              <w:rPr>
                <w:noProof/>
                <w:webHidden/>
              </w:rPr>
              <w:tab/>
            </w:r>
            <w:r w:rsidR="00A606CB">
              <w:rPr>
                <w:noProof/>
                <w:webHidden/>
              </w:rPr>
              <w:fldChar w:fldCharType="begin"/>
            </w:r>
            <w:r w:rsidR="00A606CB">
              <w:rPr>
                <w:noProof/>
                <w:webHidden/>
              </w:rPr>
              <w:instrText xml:space="preserve"> PAGEREF _Toc169097640 \h </w:instrText>
            </w:r>
            <w:r w:rsidR="00A606CB">
              <w:rPr>
                <w:noProof/>
                <w:webHidden/>
              </w:rPr>
            </w:r>
            <w:r w:rsidR="00A606CB">
              <w:rPr>
                <w:noProof/>
                <w:webHidden/>
              </w:rPr>
              <w:fldChar w:fldCharType="separate"/>
            </w:r>
            <w:r w:rsidR="00A606CB">
              <w:rPr>
                <w:noProof/>
                <w:webHidden/>
              </w:rPr>
              <w:t>7</w:t>
            </w:r>
            <w:r w:rsidR="00A606CB">
              <w:rPr>
                <w:noProof/>
                <w:webHidden/>
              </w:rPr>
              <w:fldChar w:fldCharType="end"/>
            </w:r>
          </w:hyperlink>
        </w:p>
        <w:p w14:paraId="26497994" w14:textId="10A9E0FD" w:rsidR="00C74445" w:rsidRDefault="00C74445" w:rsidP="0075291F">
          <w:r>
            <w:rPr>
              <w:b/>
              <w:bCs/>
            </w:rPr>
            <w:fldChar w:fldCharType="end"/>
          </w:r>
        </w:p>
      </w:sdtContent>
    </w:sdt>
    <w:p w14:paraId="6BC9FC61" w14:textId="77777777" w:rsidR="00C74445" w:rsidRDefault="00C74445" w:rsidP="00C74445">
      <w:pPr>
        <w:spacing w:after="160" w:line="259" w:lineRule="auto"/>
      </w:pPr>
      <w:r>
        <w:br w:type="page"/>
      </w:r>
    </w:p>
    <w:p w14:paraId="3EE3F85E" w14:textId="77777777" w:rsidR="00C74445" w:rsidRDefault="00C74445" w:rsidP="00C74445">
      <w:pPr>
        <w:spacing w:after="160" w:line="259" w:lineRule="auto"/>
      </w:pPr>
    </w:p>
    <w:p w14:paraId="4ABC13FA" w14:textId="77777777" w:rsidR="00C74445" w:rsidRPr="00DE3552" w:rsidRDefault="00C74445" w:rsidP="00C74445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en-US"/>
        </w:rPr>
      </w:pPr>
    </w:p>
    <w:p w14:paraId="2C5731E4" w14:textId="77777777" w:rsidR="00C74445" w:rsidRDefault="00C74445" w:rsidP="00C74445"/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25B43A4A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821CA07" w14:textId="77777777" w:rsidR="00C74445" w:rsidRPr="00DE3552" w:rsidRDefault="00C74445" w:rsidP="00FC1CD5">
            <w:pP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</w:pPr>
            <w:r w:rsidRPr="00DE3552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Guide de remplissage </w:t>
            </w:r>
          </w:p>
          <w:p w14:paraId="36655D24" w14:textId="42F31817" w:rsidR="00167DF5" w:rsidRDefault="00167DF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Ce document est à destination des fournisseurs des outils de Télésanté</w:t>
            </w:r>
            <w:r w:rsidR="0075291F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qui souhaitent répondre à l’appel à projet de la structure.</w:t>
            </w:r>
          </w:p>
          <w:p w14:paraId="4EAC05EC" w14:textId="5A5B4E19" w:rsidR="00167DF5" w:rsidRDefault="00167DF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Il </w:t>
            </w:r>
            <w:r w:rsidR="0075291F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précise</w:t>
            </w: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les attendus minimum à décrire dans la réponse</w:t>
            </w:r>
          </w:p>
          <w:p w14:paraId="7E240EF0" w14:textId="7976CF7F" w:rsidR="00167DF5" w:rsidRPr="00167DF5" w:rsidRDefault="00167DF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Le document fera 25 pages maximum</w:t>
            </w:r>
          </w:p>
          <w:p w14:paraId="33502BFC" w14:textId="6E93C7D0" w:rsidR="00C74445" w:rsidRPr="00DE3552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DE3552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Dans chaque section, un encadré similaire à celui-ci est présent pour détailler les informations à fournir et illustrer. Veuillez supprimer cet encadré après avoir complété le remplissage ; il ne doit pas apparaître dans le document final.</w:t>
            </w:r>
          </w:p>
        </w:tc>
      </w:tr>
    </w:tbl>
    <w:p w14:paraId="0E2CF743" w14:textId="77777777" w:rsidR="00C74445" w:rsidRDefault="00C74445" w:rsidP="00C74445">
      <w:r>
        <w:br w:type="page"/>
      </w:r>
    </w:p>
    <w:p w14:paraId="6E1678AA" w14:textId="77777777" w:rsidR="00C74445" w:rsidRDefault="00C74445" w:rsidP="00C74445">
      <w:pPr>
        <w:pStyle w:val="Titre1"/>
      </w:pPr>
      <w:bookmarkStart w:id="21" w:name="_Toc169097633"/>
      <w:bookmarkStart w:id="22" w:name="_Toc169097648"/>
      <w:bookmarkStart w:id="23" w:name="_Ref163207331"/>
      <w:r>
        <w:lastRenderedPageBreak/>
        <w:t>Présentation de l’entreprise</w:t>
      </w:r>
      <w:bookmarkEnd w:id="21"/>
      <w:bookmarkEnd w:id="22"/>
      <w:r>
        <w:t xml:space="preserve"> </w:t>
      </w:r>
    </w:p>
    <w:p w14:paraId="6F1FFBDB" w14:textId="77777777" w:rsidR="00C74445" w:rsidRDefault="00C74445" w:rsidP="00C74445">
      <w:pPr>
        <w:pStyle w:val="Titre2"/>
      </w:pPr>
      <w:bookmarkStart w:id="24" w:name="_Toc169097634"/>
      <w:bookmarkStart w:id="25" w:name="_Toc169097649"/>
      <w:r>
        <w:t>Présentation</w:t>
      </w:r>
      <w:bookmarkEnd w:id="24"/>
      <w:bookmarkEnd w:id="25"/>
      <w:r>
        <w:t xml:space="preserve"> </w:t>
      </w:r>
    </w:p>
    <w:p w14:paraId="390DE231" w14:textId="77777777" w:rsidR="00C74445" w:rsidRPr="008247C4" w:rsidRDefault="00C74445" w:rsidP="00C74445">
      <w:pPr>
        <w:rPr>
          <w:lang w:eastAsia="en-US"/>
        </w:rPr>
      </w:pPr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07728F2E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64AB3F5A" w14:textId="77777777" w:rsidR="00C74445" w:rsidRPr="008247C4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bookmarkStart w:id="26" w:name="_Hlk164759750"/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Dans cette partie, le porteur de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l’outil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doit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répondre aux informations suivantes : </w:t>
            </w:r>
          </w:p>
          <w:p w14:paraId="18AA3976" w14:textId="77777777" w:rsidR="00C74445" w:rsidRPr="008247C4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Nom, adresse et date de création de l’entreprise </w:t>
            </w:r>
          </w:p>
          <w:p w14:paraId="556B2E92" w14:textId="77777777" w:rsidR="00C74445" w:rsidRPr="008247C4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Secteur d’activité et produits de l’entreprise </w:t>
            </w:r>
          </w:p>
          <w:p w14:paraId="0BE6748E" w14:textId="77777777" w:rsidR="00C74445" w:rsidRPr="008247C4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Taille de l’entreprise </w:t>
            </w:r>
          </w:p>
          <w:p w14:paraId="23121313" w14:textId="77777777" w:rsidR="00C74445" w:rsidRDefault="00C74445" w:rsidP="00C74445">
            <w:pPr>
              <w:pStyle w:val="Paragraphedeliste"/>
              <w:numPr>
                <w:ilvl w:val="0"/>
                <w:numId w:val="26"/>
              </w:num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Partenariats stratégiques de l’entreprise</w:t>
            </w:r>
          </w:p>
        </w:tc>
      </w:tr>
      <w:bookmarkEnd w:id="23"/>
      <w:bookmarkEnd w:id="26"/>
    </w:tbl>
    <w:p w14:paraId="50EB91EE" w14:textId="77777777" w:rsidR="00C74445" w:rsidRPr="008D2167" w:rsidRDefault="00C74445" w:rsidP="00C74445">
      <w:pPr>
        <w:rPr>
          <w:lang w:eastAsia="en-US"/>
        </w:rPr>
      </w:pPr>
    </w:p>
    <w:p w14:paraId="784A3678" w14:textId="77777777" w:rsidR="00C74445" w:rsidRDefault="00C74445" w:rsidP="00C74445">
      <w:pPr>
        <w:pStyle w:val="Titre2"/>
      </w:pPr>
      <w:bookmarkStart w:id="27" w:name="_Toc169097635"/>
      <w:bookmarkStart w:id="28" w:name="_Toc169097650"/>
      <w:r>
        <w:t>Témoignages et références</w:t>
      </w:r>
      <w:bookmarkEnd w:id="27"/>
      <w:bookmarkEnd w:id="28"/>
      <w:r>
        <w:t xml:space="preserve"> </w:t>
      </w:r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4C727E09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52187FB8" w14:textId="77777777" w:rsidR="00C74445" w:rsidRPr="008247C4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Dans cette partie, le porteur de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l’outil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veillera à 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: </w:t>
            </w:r>
          </w:p>
          <w:p w14:paraId="10E8A5DD" w14:textId="77777777" w:rsidR="00C74445" w:rsidRPr="008247C4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Présenter des références d’utilisation de son outil qui sont le plus en adéquation avec l’objet du présent marché</w:t>
            </w:r>
          </w:p>
          <w:p w14:paraId="482FD7F7" w14:textId="77777777" w:rsidR="00C74445" w:rsidRPr="008247C4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Enumérer les structures déployées 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</w:p>
          <w:p w14:paraId="6E7CFFE9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Présenter des indicateurs d’usages </w:t>
            </w:r>
          </w:p>
        </w:tc>
      </w:tr>
    </w:tbl>
    <w:p w14:paraId="5F5A0ACA" w14:textId="77777777" w:rsidR="00C74445" w:rsidRDefault="00C74445" w:rsidP="00C74445"/>
    <w:p w14:paraId="1C5CDA53" w14:textId="77777777" w:rsidR="00C74445" w:rsidRDefault="00C74445" w:rsidP="00C74445">
      <w:pPr>
        <w:pStyle w:val="Titre1"/>
      </w:pPr>
      <w:bookmarkStart w:id="29" w:name="_Toc169097636"/>
      <w:bookmarkStart w:id="30" w:name="_Toc169097651"/>
      <w:r>
        <w:t>Présentation de l’outil de télésanté</w:t>
      </w:r>
      <w:bookmarkEnd w:id="29"/>
      <w:bookmarkEnd w:id="30"/>
    </w:p>
    <w:p w14:paraId="31306E0E" w14:textId="77777777" w:rsidR="00C74445" w:rsidRDefault="00C74445" w:rsidP="00C74445">
      <w:pPr>
        <w:pStyle w:val="Titre2"/>
      </w:pPr>
      <w:bookmarkStart w:id="31" w:name="_Toc169097637"/>
      <w:bookmarkStart w:id="32" w:name="_Toc169097652"/>
      <w:r>
        <w:t>Description de l’outil</w:t>
      </w:r>
      <w:bookmarkEnd w:id="31"/>
      <w:bookmarkEnd w:id="32"/>
      <w:r>
        <w:t xml:space="preserve"> </w:t>
      </w:r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48B0406E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9FAE900" w14:textId="77777777" w:rsidR="00C74445" w:rsidRPr="008247C4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Dans cette partie, le porteur de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l’outil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décrira 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: </w:t>
            </w:r>
          </w:p>
          <w:p w14:paraId="19C97DA5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Le concept global de son outil </w:t>
            </w:r>
          </w:p>
          <w:p w14:paraId="61E5D1D8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Les fonctionnalités de son outil</w:t>
            </w:r>
          </w:p>
        </w:tc>
      </w:tr>
    </w:tbl>
    <w:p w14:paraId="2CA4AA8E" w14:textId="77777777" w:rsidR="00C74445" w:rsidRPr="00D43032" w:rsidRDefault="00C74445" w:rsidP="00C74445">
      <w:pPr>
        <w:rPr>
          <w:lang w:eastAsia="en-US"/>
        </w:rPr>
      </w:pPr>
    </w:p>
    <w:p w14:paraId="442FE752" w14:textId="77777777" w:rsidR="00C74445" w:rsidRDefault="00C74445" w:rsidP="00C74445">
      <w:pPr>
        <w:pStyle w:val="Titre2"/>
      </w:pPr>
      <w:bookmarkStart w:id="33" w:name="_Toc169097638"/>
      <w:bookmarkStart w:id="34" w:name="_Toc169097653"/>
      <w:r>
        <w:t>Aspect technique et fonctionnel</w:t>
      </w:r>
      <w:bookmarkEnd w:id="33"/>
      <w:bookmarkEnd w:id="34"/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32B39004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0BF8908" w14:textId="71B34636" w:rsidR="0075291F" w:rsidRDefault="00C74445" w:rsidP="0075291F">
            <w:pP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</w:pPr>
            <w:bookmarkStart w:id="35" w:name="_Hlk164780448"/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Dans cette partie, le porteur </w:t>
            </w:r>
            <w:r w:rsidR="0075291F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développera les aspects suivants : </w:t>
            </w:r>
          </w:p>
          <w:p w14:paraId="6FF618C5" w14:textId="3ECF62F8" w:rsidR="00C74445" w:rsidRPr="0075291F" w:rsidRDefault="00C74445" w:rsidP="0075291F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75291F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Les fonctionnalités de son outil (téléconsultation, agenda, gestion de dossier médical…) </w:t>
            </w:r>
          </w:p>
          <w:p w14:paraId="4F211F59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L’interopérabilité de son outil </w:t>
            </w:r>
          </w:p>
          <w:p w14:paraId="44BC74D2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Le respect des normes de sécurité (HDS, RGPD…) </w:t>
            </w:r>
          </w:p>
          <w:p w14:paraId="7F90CBA6" w14:textId="77777777" w:rsidR="00C74445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Les certifications de conformité</w:t>
            </w:r>
            <w:del w:id="36" w:author="Pierre-Mickael MAZARS" w:date="2024-04-26T09:56:00Z">
              <w:r w:rsidDel="003641BF">
                <w:rPr>
                  <w:rFonts w:ascii="Segoe UI" w:hAnsi="Segoe UI" w:cs="Segoe UI"/>
                  <w:b w:val="0"/>
                  <w:bCs w:val="0"/>
                  <w:color w:val="000000" w:themeColor="text1"/>
                  <w:kern w:val="24"/>
                  <w:sz w:val="21"/>
                  <w:szCs w:val="21"/>
                </w:rPr>
                <w:delText xml:space="preserve">  </w:delText>
              </w:r>
              <w:r w:rsidRPr="00DE3552" w:rsidDel="003641BF">
                <w:rPr>
                  <w:rFonts w:ascii="Segoe UI" w:hAnsi="Segoe UI" w:cs="Segoe UI"/>
                  <w:color w:val="000000" w:themeColor="text1"/>
                  <w:kern w:val="24"/>
                  <w:sz w:val="21"/>
                  <w:szCs w:val="21"/>
                </w:rPr>
                <w:delText xml:space="preserve"> </w:delText>
              </w:r>
            </w:del>
          </w:p>
          <w:p w14:paraId="44CBAB51" w14:textId="05997471" w:rsidR="00167DF5" w:rsidRPr="0075291F" w:rsidRDefault="00167DF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Les pré requis</w:t>
            </w:r>
          </w:p>
          <w:p w14:paraId="6B14B90A" w14:textId="52C38737" w:rsidR="0075291F" w:rsidRPr="0075291F" w:rsidRDefault="0075291F" w:rsidP="0075291F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Le porteur pourra s’appuyer sur des captures d’écrans pour illustrer ces différents aspects.</w:t>
            </w:r>
          </w:p>
          <w:p w14:paraId="0CDA6DD1" w14:textId="494CE3FA" w:rsidR="0075291F" w:rsidRPr="0075291F" w:rsidRDefault="0075291F" w:rsidP="0075291F">
            <w:pP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Cette partie sera complétée par une annexe «</w:t>
            </w:r>
            <w:r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20240529_Kit régional </w:t>
            </w:r>
            <w:proofErr w:type="spellStart"/>
            <w:r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TLS_exigences</w:t>
            </w:r>
            <w:proofErr w:type="spellEnd"/>
            <w:r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 et modèle économique_v0.6.</w:t>
            </w:r>
            <w:proofErr w:type="gramStart"/>
            <w:r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1</w:t>
            </w:r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»</w:t>
            </w:r>
            <w:proofErr w:type="gramEnd"/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 en format Excel à remplir</w:t>
            </w:r>
          </w:p>
        </w:tc>
      </w:tr>
    </w:tbl>
    <w:p w14:paraId="2113D39D" w14:textId="77777777" w:rsidR="0075291F" w:rsidRDefault="0075291F" w:rsidP="00C74445">
      <w:pPr>
        <w:pStyle w:val="Titre2"/>
      </w:pPr>
      <w:bookmarkStart w:id="37" w:name="_Toc169097639"/>
      <w:bookmarkStart w:id="38" w:name="_Toc169097654"/>
      <w:bookmarkStart w:id="39" w:name="_Toc163235246"/>
      <w:bookmarkEnd w:id="35"/>
    </w:p>
    <w:p w14:paraId="2DA8BFEC" w14:textId="322719C1" w:rsidR="00C74445" w:rsidRDefault="00C74445" w:rsidP="00C74445">
      <w:pPr>
        <w:pStyle w:val="Titre2"/>
      </w:pPr>
      <w:r>
        <w:t>Ergonomie</w:t>
      </w:r>
      <w:bookmarkEnd w:id="37"/>
      <w:bookmarkEnd w:id="38"/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1118A4AF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D80F906" w14:textId="77777777" w:rsidR="00C74445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Dans cette partie, le porteur de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son outil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s’appropriera les cas d’usages métiers afin de présenter et illustrer de quelle manière ils pourront être mis en œuvre de bout en bout au travers de son outil.</w:t>
            </w:r>
            <w:r w:rsidRPr="00467A27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Le fournisseur ne manquera pas également de présenter aux étapes pertinentes de la prise en charge les possibilités d’articulation avec les systèmes tiers (services numériques nationaux, système d’information local, …)</w:t>
            </w:r>
            <w:r w:rsidR="00167DF5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.</w:t>
            </w:r>
          </w:p>
          <w:p w14:paraId="3DD78BBD" w14:textId="4C611EC2" w:rsidR="00167DF5" w:rsidRPr="00167DF5" w:rsidRDefault="00167DF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167DF5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Si possible le porteur proposera la mise à disposition d’un environnement de test.</w:t>
            </w:r>
          </w:p>
        </w:tc>
      </w:tr>
    </w:tbl>
    <w:p w14:paraId="79728AF0" w14:textId="77777777" w:rsidR="00C74445" w:rsidRPr="00595D5D" w:rsidRDefault="00C74445" w:rsidP="00C74445"/>
    <w:p w14:paraId="3A491053" w14:textId="77777777" w:rsidR="00C74445" w:rsidRDefault="00C74445" w:rsidP="00C74445">
      <w:pPr>
        <w:pStyle w:val="Titre1"/>
      </w:pPr>
      <w:bookmarkStart w:id="40" w:name="_Toc169097640"/>
      <w:bookmarkStart w:id="41" w:name="_Toc169097655"/>
      <w:r w:rsidRPr="005F506D">
        <w:lastRenderedPageBreak/>
        <w:t>Modèle économique et prestations associées</w:t>
      </w:r>
      <w:bookmarkEnd w:id="39"/>
      <w:bookmarkEnd w:id="40"/>
      <w:bookmarkEnd w:id="41"/>
    </w:p>
    <w:tbl>
      <w:tblPr>
        <w:tblStyle w:val="TableauGrille1Clair-Accentuation5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445" w14:paraId="07A37D72" w14:textId="77777777" w:rsidTr="00FC1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200412CD" w14:textId="77777777" w:rsidR="00C74445" w:rsidRPr="008247C4" w:rsidRDefault="00C74445" w:rsidP="00FC1CD5">
            <w:p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Il est attendu de détailler les couts pour le projet par an pour les éléments suivant : </w:t>
            </w:r>
            <w:r w:rsidRPr="008247C4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 </w:t>
            </w:r>
          </w:p>
          <w:p w14:paraId="5752035C" w14:textId="77777777" w:rsidR="00C74445" w:rsidRPr="00DE3552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Cout d’investissement (</w:t>
            </w:r>
            <w:proofErr w:type="spellStart"/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build</w:t>
            </w:r>
            <w:proofErr w:type="spellEnd"/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)</w:t>
            </w:r>
          </w:p>
          <w:p w14:paraId="0057C5CE" w14:textId="77777777" w:rsidR="00C74445" w:rsidRPr="007E1043" w:rsidRDefault="00C74445" w:rsidP="00C74445">
            <w:pPr>
              <w:pStyle w:val="Paragraphedeliste"/>
              <w:numPr>
                <w:ilvl w:val="0"/>
                <w:numId w:val="27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Installation et paramétrages </w:t>
            </w:r>
          </w:p>
          <w:p w14:paraId="424C1A18" w14:textId="77777777" w:rsidR="00C74445" w:rsidRPr="00DE3552" w:rsidRDefault="00C74445" w:rsidP="00C74445">
            <w:pPr>
              <w:pStyle w:val="Paragraphedeliste"/>
              <w:numPr>
                <w:ilvl w:val="0"/>
                <w:numId w:val="27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Conception et développement spécifique</w:t>
            </w:r>
          </w:p>
          <w:p w14:paraId="7C91F5A4" w14:textId="77777777" w:rsidR="00C74445" w:rsidRPr="00DE3552" w:rsidRDefault="00C74445" w:rsidP="00C74445">
            <w:pPr>
              <w:pStyle w:val="Paragraphedeliste"/>
              <w:numPr>
                <w:ilvl w:val="0"/>
                <w:numId w:val="27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Interopérabilité </w:t>
            </w:r>
          </w:p>
          <w:p w14:paraId="06898486" w14:textId="4790B0F7" w:rsidR="00C74445" w:rsidRPr="007E1043" w:rsidRDefault="00C74445" w:rsidP="00C74445">
            <w:pPr>
              <w:pStyle w:val="Paragraphedeliste"/>
              <w:numPr>
                <w:ilvl w:val="0"/>
                <w:numId w:val="27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7E1043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Formation</w:t>
            </w:r>
          </w:p>
          <w:p w14:paraId="64ADCA8A" w14:textId="77777777" w:rsidR="00C74445" w:rsidRPr="007E1043" w:rsidRDefault="00C74445" w:rsidP="00C74445">
            <w:pPr>
              <w:pStyle w:val="Paragraphedeliste"/>
              <w:numPr>
                <w:ilvl w:val="0"/>
                <w:numId w:val="26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 w:rsidRPr="007E1043"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Coûts d’exploitation </w:t>
            </w: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(run) </w:t>
            </w:r>
          </w:p>
          <w:p w14:paraId="7A40035F" w14:textId="77777777" w:rsidR="00C74445" w:rsidRPr="007E1043" w:rsidRDefault="00C74445" w:rsidP="00C74445">
            <w:pPr>
              <w:pStyle w:val="Paragraphedeliste"/>
              <w:numPr>
                <w:ilvl w:val="0"/>
                <w:numId w:val="28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Abonnement </w:t>
            </w:r>
          </w:p>
          <w:p w14:paraId="04CE3B4B" w14:textId="77777777" w:rsidR="00C74445" w:rsidRPr="007E1043" w:rsidRDefault="00C74445" w:rsidP="00C74445">
            <w:pPr>
              <w:pStyle w:val="Paragraphedeliste"/>
              <w:numPr>
                <w:ilvl w:val="0"/>
                <w:numId w:val="28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Maintenance corrective et évolutive </w:t>
            </w:r>
          </w:p>
          <w:p w14:paraId="76C54F62" w14:textId="77777777" w:rsidR="00C74445" w:rsidRPr="007E1043" w:rsidRDefault="00C74445" w:rsidP="00C74445">
            <w:pPr>
              <w:pStyle w:val="Paragraphedeliste"/>
              <w:numPr>
                <w:ilvl w:val="0"/>
                <w:numId w:val="28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Maintenance des interfaces </w:t>
            </w:r>
          </w:p>
          <w:p w14:paraId="0A836A13" w14:textId="77777777" w:rsidR="00C74445" w:rsidRPr="00467A27" w:rsidRDefault="00C74445" w:rsidP="00C74445">
            <w:pPr>
              <w:pStyle w:val="Paragraphedeliste"/>
              <w:numPr>
                <w:ilvl w:val="0"/>
                <w:numId w:val="28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 xml:space="preserve">Support technique </w:t>
            </w:r>
          </w:p>
          <w:p w14:paraId="6E891DF6" w14:textId="77777777" w:rsidR="00C74445" w:rsidRPr="007E1043" w:rsidRDefault="00C74445" w:rsidP="00C74445">
            <w:pPr>
              <w:pStyle w:val="Paragraphedeliste"/>
              <w:numPr>
                <w:ilvl w:val="0"/>
                <w:numId w:val="28"/>
              </w:numP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b w:val="0"/>
                <w:bCs w:val="0"/>
                <w:color w:val="000000" w:themeColor="text1"/>
                <w:kern w:val="24"/>
                <w:sz w:val="21"/>
                <w:szCs w:val="21"/>
              </w:rPr>
              <w:t>Formation continue</w:t>
            </w:r>
          </w:p>
          <w:p w14:paraId="1D4F5603" w14:textId="625A7BC3" w:rsidR="00C74445" w:rsidRPr="007E1043" w:rsidRDefault="00C74445" w:rsidP="00FC1CD5">
            <w:pP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</w:pPr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Cette partie sera complétée par une annexe «</w:t>
            </w:r>
            <w:r w:rsidR="0075291F"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20240529_Kit régional </w:t>
            </w:r>
            <w:proofErr w:type="spellStart"/>
            <w:r w:rsidR="0075291F"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TLS_exigences</w:t>
            </w:r>
            <w:proofErr w:type="spellEnd"/>
            <w:r w:rsidR="0075291F"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 et modèle économique_v0.6.</w:t>
            </w:r>
            <w:proofErr w:type="gramStart"/>
            <w:r w:rsidR="0075291F" w:rsidRPr="0075291F"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1</w:t>
            </w:r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>»</w:t>
            </w:r>
            <w:proofErr w:type="gramEnd"/>
            <w:r>
              <w:rPr>
                <w:rFonts w:ascii="Segoe UI" w:hAnsi="Segoe UI" w:cs="Segoe UI"/>
                <w:color w:val="000000" w:themeColor="text1"/>
                <w:kern w:val="24"/>
                <w:sz w:val="21"/>
                <w:szCs w:val="21"/>
              </w:rPr>
              <w:t xml:space="preserve"> en format Excel à remplir </w:t>
            </w:r>
          </w:p>
        </w:tc>
      </w:tr>
    </w:tbl>
    <w:p w14:paraId="53D2FB83" w14:textId="77777777" w:rsidR="00C74445" w:rsidRPr="00C74445" w:rsidRDefault="00C74445" w:rsidP="00C74445">
      <w:pPr>
        <w:rPr>
          <w:lang w:eastAsia="en-US"/>
        </w:rPr>
      </w:pPr>
    </w:p>
    <w:sectPr w:rsidR="00C74445" w:rsidRPr="00C744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F780" w14:textId="77777777" w:rsidR="007B0322" w:rsidRDefault="007B0322" w:rsidP="002C68AF">
      <w:r>
        <w:separator/>
      </w:r>
    </w:p>
  </w:endnote>
  <w:endnote w:type="continuationSeparator" w:id="0">
    <w:p w14:paraId="03DB657F" w14:textId="77777777" w:rsidR="007B0322" w:rsidRDefault="007B0322" w:rsidP="002C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Variable Text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D5E6" w14:textId="26C4AB62" w:rsidR="00976920" w:rsidRPr="001870DD" w:rsidRDefault="00B96558" w:rsidP="001870DD">
    <w:pPr>
      <w:pStyle w:val="Paragraphestandard"/>
      <w:rPr>
        <w:rFonts w:ascii="Segoe UI Variable Text" w:hAnsi="Segoe UI Variable Text" w:cs="Segoe UI Semibold"/>
        <w:sz w:val="20"/>
        <w:szCs w:val="20"/>
      </w:rPr>
    </w:pPr>
    <w:r>
      <w:rPr>
        <w:rFonts w:ascii="Segoe UI Variable Text" w:hAnsi="Segoe UI Variable Text"/>
        <w:sz w:val="20"/>
        <w:szCs w:val="20"/>
      </w:rPr>
      <w:t>VOTRE ADRESSE</w:t>
    </w:r>
    <w:r w:rsidR="00976920" w:rsidRPr="00976920">
      <w:rPr>
        <w:rFonts w:ascii="Segoe UI Variable Text" w:hAnsi="Segoe UI Variable Text"/>
        <w:sz w:val="20"/>
        <w:szCs w:val="20"/>
      </w:rPr>
      <w:tab/>
    </w:r>
    <w:r w:rsidR="00976920" w:rsidRPr="00976920">
      <w:rPr>
        <w:rFonts w:ascii="Segoe UI Variable Text" w:hAnsi="Segoe UI Variable Text"/>
        <w:sz w:val="20"/>
        <w:szCs w:val="20"/>
      </w:rPr>
      <w:tab/>
    </w:r>
    <w:r>
      <w:rPr>
        <w:rFonts w:ascii="Segoe UI Variable Text" w:hAnsi="Segoe UI Variable Text"/>
        <w:sz w:val="20"/>
        <w:szCs w:val="20"/>
      </w:rPr>
      <w:tab/>
    </w:r>
    <w:r>
      <w:rPr>
        <w:rFonts w:ascii="Segoe UI Variable Text" w:hAnsi="Segoe UI Variable Text"/>
        <w:sz w:val="20"/>
        <w:szCs w:val="20"/>
      </w:rPr>
      <w:tab/>
    </w:r>
    <w:r w:rsidR="00976920" w:rsidRPr="00976920">
      <w:rPr>
        <w:rFonts w:ascii="Segoe UI Variable Text" w:hAnsi="Segoe UI Variable Text"/>
        <w:sz w:val="20"/>
        <w:szCs w:val="20"/>
      </w:rPr>
      <w:t xml:space="preserve">          </w:t>
    </w:r>
    <w:r w:rsidR="00976920">
      <w:rPr>
        <w:rFonts w:ascii="Segoe UI Variable Text" w:hAnsi="Segoe UI Variable Text"/>
        <w:sz w:val="20"/>
        <w:szCs w:val="20"/>
      </w:rPr>
      <w:tab/>
      <w:t xml:space="preserve">     </w:t>
    </w:r>
    <w:r>
      <w:rPr>
        <w:rFonts w:ascii="Segoe UI Variable Text" w:hAnsi="Segoe UI Variable Text"/>
        <w:sz w:val="20"/>
        <w:szCs w:val="20"/>
      </w:rPr>
      <w:tab/>
      <w:t>LE NOM DE VOTRE STRUCTURE</w:t>
    </w:r>
  </w:p>
  <w:p w14:paraId="50FCA249" w14:textId="586070A7" w:rsidR="00976920" w:rsidRDefault="00976920" w:rsidP="00976920">
    <w:pPr>
      <w:pStyle w:val="Pieddepage"/>
    </w:pPr>
    <w:r w:rsidRPr="00976920">
      <w:rPr>
        <w:rFonts w:ascii="Segoe UI Variable Text" w:hAnsi="Segoe UI Variable Text"/>
        <w:sz w:val="20"/>
        <w:szCs w:val="20"/>
      </w:rPr>
      <w:t xml:space="preserve">01 </w:t>
    </w:r>
    <w:r w:rsidR="00B96558">
      <w:rPr>
        <w:rFonts w:ascii="Segoe UI Variable Text" w:hAnsi="Segoe UI Variable Text"/>
        <w:sz w:val="20"/>
        <w:szCs w:val="20"/>
      </w:rPr>
      <w:t>02</w:t>
    </w:r>
    <w:r w:rsidRPr="00976920">
      <w:rPr>
        <w:rFonts w:ascii="Segoe UI Variable Text" w:hAnsi="Segoe UI Variable Text"/>
        <w:sz w:val="20"/>
        <w:szCs w:val="20"/>
      </w:rPr>
      <w:t xml:space="preserve"> </w:t>
    </w:r>
    <w:r w:rsidR="00B96558">
      <w:rPr>
        <w:rFonts w:ascii="Segoe UI Variable Text" w:hAnsi="Segoe UI Variable Text"/>
        <w:sz w:val="20"/>
        <w:szCs w:val="20"/>
      </w:rPr>
      <w:t>03</w:t>
    </w:r>
    <w:r w:rsidRPr="00976920">
      <w:rPr>
        <w:rFonts w:ascii="Segoe UI Variable Text" w:hAnsi="Segoe UI Variable Text"/>
        <w:sz w:val="20"/>
        <w:szCs w:val="20"/>
      </w:rPr>
      <w:t xml:space="preserve"> </w:t>
    </w:r>
    <w:r w:rsidR="00B96558">
      <w:rPr>
        <w:rFonts w:ascii="Segoe UI Variable Text" w:hAnsi="Segoe UI Variable Text"/>
        <w:sz w:val="20"/>
        <w:szCs w:val="20"/>
      </w:rPr>
      <w:t>04</w:t>
    </w:r>
    <w:r w:rsidRPr="00976920">
      <w:rPr>
        <w:rFonts w:ascii="Segoe UI Variable Text" w:hAnsi="Segoe UI Variable Text"/>
        <w:sz w:val="20"/>
        <w:szCs w:val="20"/>
      </w:rPr>
      <w:t xml:space="preserve"> </w:t>
    </w:r>
    <w:r w:rsidR="00B96558">
      <w:rPr>
        <w:rFonts w:ascii="Segoe UI Variable Text" w:hAnsi="Segoe UI Variable Text"/>
        <w:sz w:val="20"/>
        <w:szCs w:val="20"/>
      </w:rPr>
      <w:t>05</w:t>
    </w:r>
    <w:r w:rsidRPr="00976920">
      <w:rPr>
        <w:rFonts w:ascii="Segoe UI Variable Text" w:hAnsi="Segoe UI Variable Text"/>
        <w:sz w:val="20"/>
        <w:szCs w:val="20"/>
      </w:rPr>
      <w:t xml:space="preserve"> - </w:t>
    </w:r>
    <w:r w:rsidR="00B96558">
      <w:rPr>
        <w:rFonts w:ascii="Segoe UI Variable Text" w:hAnsi="Segoe UI Variable Text"/>
        <w:sz w:val="20"/>
        <w:szCs w:val="20"/>
      </w:rPr>
      <w:t>votre</w:t>
    </w:r>
    <w:r w:rsidRPr="00976920">
      <w:rPr>
        <w:rFonts w:ascii="Segoe UI Variable Text" w:hAnsi="Segoe UI Variable Text"/>
        <w:sz w:val="20"/>
        <w:szCs w:val="20"/>
      </w:rPr>
      <w:t>@</w:t>
    </w:r>
    <w:r w:rsidR="00B96558">
      <w:rPr>
        <w:rFonts w:ascii="Segoe UI Variable Text" w:hAnsi="Segoe UI Variable Text"/>
        <w:sz w:val="20"/>
        <w:szCs w:val="20"/>
      </w:rPr>
      <w:t>mail</w:t>
    </w:r>
    <w:r w:rsidRPr="00976920">
      <w:rPr>
        <w:rFonts w:ascii="Segoe UI Variable Text" w:hAnsi="Segoe UI Variable Text"/>
        <w:sz w:val="20"/>
        <w:szCs w:val="20"/>
      </w:rPr>
      <w:t>.fr</w:t>
    </w:r>
    <w:r w:rsidR="00C97897">
      <w:rPr>
        <w:noProof/>
      </w:rPr>
      <w:drawing>
        <wp:anchor distT="0" distB="0" distL="114300" distR="114300" simplePos="0" relativeHeight="251661312" behindDoc="0" locked="0" layoutInCell="1" allowOverlap="1" wp14:anchorId="0215F780" wp14:editId="1FC48CCB">
          <wp:simplePos x="0" y="0"/>
          <wp:positionH relativeFrom="margin">
            <wp:align>center</wp:align>
          </wp:positionH>
          <wp:positionV relativeFrom="margin">
            <wp:align>bottom</wp:align>
          </wp:positionV>
          <wp:extent cx="5758180" cy="28575"/>
          <wp:effectExtent l="0" t="0" r="0" b="952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egoe UI Variable Text" w:hAnsi="Segoe UI Variable Text"/>
        <w:sz w:val="20"/>
        <w:szCs w:val="20"/>
      </w:rPr>
      <w:t xml:space="preserve">                 </w:t>
    </w:r>
    <w:r w:rsidR="001870DD">
      <w:rPr>
        <w:rFonts w:ascii="Segoe UI Variable Text" w:hAnsi="Segoe UI Variable Text"/>
        <w:sz w:val="20"/>
        <w:szCs w:val="20"/>
      </w:rPr>
      <w:t xml:space="preserve">                                </w:t>
    </w:r>
    <w:r w:rsidRPr="00976920">
      <w:rPr>
        <w:rFonts w:ascii="Segoe UI Variable Text" w:hAnsi="Segoe UI Variable Text"/>
        <w:sz w:val="20"/>
        <w:szCs w:val="20"/>
      </w:rPr>
      <w:t xml:space="preserve">SIREN : </w:t>
    </w:r>
    <w:r w:rsidR="00B96558">
      <w:rPr>
        <w:rFonts w:ascii="Segoe UI Variable Text" w:hAnsi="Segoe UI Variable Text"/>
        <w:sz w:val="20"/>
        <w:szCs w:val="20"/>
      </w:rPr>
      <w:t>111</w:t>
    </w:r>
    <w:r w:rsidRPr="00976920">
      <w:rPr>
        <w:rFonts w:ascii="Segoe UI Variable Text" w:hAnsi="Segoe UI Variable Text"/>
        <w:sz w:val="20"/>
        <w:szCs w:val="20"/>
      </w:rPr>
      <w:t xml:space="preserve"> </w:t>
    </w:r>
    <w:r w:rsidR="00B96558">
      <w:rPr>
        <w:rFonts w:ascii="Segoe UI Variable Text" w:hAnsi="Segoe UI Variable Text"/>
        <w:sz w:val="20"/>
        <w:szCs w:val="20"/>
      </w:rPr>
      <w:t>111</w:t>
    </w:r>
    <w:r w:rsidRPr="00976920">
      <w:rPr>
        <w:rFonts w:ascii="Segoe UI Variable Text" w:hAnsi="Segoe UI Variable Text"/>
        <w:sz w:val="20"/>
        <w:szCs w:val="20"/>
      </w:rPr>
      <w:t xml:space="preserve"> </w:t>
    </w:r>
    <w:r w:rsidR="00B96558">
      <w:rPr>
        <w:rFonts w:ascii="Segoe UI Variable Text" w:hAnsi="Segoe UI Variable Text"/>
        <w:sz w:val="20"/>
        <w:szCs w:val="20"/>
      </w:rPr>
      <w:t>111</w:t>
    </w:r>
    <w:r w:rsidRPr="00976920">
      <w:rPr>
        <w:rFonts w:ascii="Segoe UI Variable Text" w:hAnsi="Segoe UI Variable Text"/>
        <w:sz w:val="20"/>
        <w:szCs w:val="20"/>
      </w:rPr>
      <w:t xml:space="preserve"> – NAF/APE : </w:t>
    </w:r>
    <w:r w:rsidR="00B96558">
      <w:rPr>
        <w:rFonts w:ascii="Segoe UI Variable Text" w:hAnsi="Segoe UI Variable Text"/>
        <w:sz w:val="20"/>
        <w:szCs w:val="20"/>
      </w:rPr>
      <w:t>1111A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5FB0" w14:textId="77777777" w:rsidR="007B0322" w:rsidRDefault="007B0322" w:rsidP="002C68AF">
      <w:r>
        <w:separator/>
      </w:r>
    </w:p>
  </w:footnote>
  <w:footnote w:type="continuationSeparator" w:id="0">
    <w:p w14:paraId="31D5B951" w14:textId="77777777" w:rsidR="007B0322" w:rsidRDefault="007B0322" w:rsidP="002C6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E420" w14:textId="25DC5DAB" w:rsidR="00976920" w:rsidRPr="00976920" w:rsidRDefault="00D12904">
    <w:pPr>
      <w:pStyle w:val="En-tte"/>
      <w:rPr>
        <w:rFonts w:ascii="Segoe UI Variable Text" w:hAnsi="Segoe UI Variable Tex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023C12" wp14:editId="7AC734EF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1555115" cy="378460"/>
              <wp:effectExtent l="12700" t="12700" r="6985" b="15240"/>
              <wp:wrapNone/>
              <wp:docPr id="1767690484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555115" cy="37846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381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02391" dir="4972499" algn="ctr" rotWithShape="0">
                                <a:srgbClr val="1F376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A4AA40D" w14:textId="77777777" w:rsidR="00D12904" w:rsidRDefault="00D12904" w:rsidP="00D12904">
                          <w:pPr>
                            <w:jc w:val="center"/>
                            <w:rPr>
                              <w:b/>
                              <w:bCs/>
                              <w:color w:val="FFFFFF"/>
                              <w:sz w:val="28"/>
                              <w:szCs w:val="36"/>
                            </w:rPr>
                          </w:pPr>
                          <w:r>
                            <w:rPr>
                              <w:b/>
                              <w:bCs/>
                              <w:color w:val="FFFFFF"/>
                              <w:sz w:val="28"/>
                              <w:szCs w:val="36"/>
                            </w:rPr>
                            <w:t>Logo structure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023C12" id="_x0000_s1030" style="position:absolute;margin-left:0;margin-top:.95pt;width:122.45pt;height:2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" fillcolor="#4472c4" strokecolor="#f2f2f2" strokeweight="3pt">
              <v:shadow color="#1f3763" opacity=".5" offset="1pt,8pt"/>
              <v:path arrowok="t"/>
              <v:textbox>
                <w:txbxContent>
                  <w:p w14:paraId="0A4AA40D" w14:textId="77777777" w:rsidR="00D12904" w:rsidRDefault="00D12904" w:rsidP="00D12904">
                    <w:pPr>
                      <w:jc w:val="center"/>
                      <w:rPr>
                        <w:b/>
                        <w:bCs/>
                        <w:color w:val="FFFFFF"/>
                        <w:sz w:val="28"/>
                        <w:szCs w:val="36"/>
                      </w:rPr>
                    </w:pPr>
                    <w:r>
                      <w:rPr>
                        <w:b/>
                        <w:bCs/>
                        <w:color w:val="FFFFFF"/>
                        <w:sz w:val="28"/>
                        <w:szCs w:val="36"/>
                      </w:rPr>
                      <w:t>Logo structure</w:t>
                    </w:r>
                  </w:p>
                </w:txbxContent>
              </v:textbox>
            </v:rect>
          </w:pict>
        </mc:Fallback>
      </mc:AlternateContent>
    </w:r>
    <w:r w:rsidR="00C97897">
      <w:rPr>
        <w:rFonts w:ascii="Segoe UI Variable Text" w:hAnsi="Segoe UI Variable Text"/>
        <w:noProof/>
      </w:rPr>
      <w:drawing>
        <wp:anchor distT="0" distB="0" distL="114300" distR="114300" simplePos="0" relativeHeight="251659264" behindDoc="0" locked="0" layoutInCell="1" allowOverlap="1" wp14:anchorId="56A343FA" wp14:editId="0E6EBB37">
          <wp:simplePos x="0" y="0"/>
          <wp:positionH relativeFrom="margin">
            <wp:posOffset>4627245</wp:posOffset>
          </wp:positionH>
          <wp:positionV relativeFrom="margin">
            <wp:posOffset>-961390</wp:posOffset>
          </wp:positionV>
          <wp:extent cx="2089150" cy="1263650"/>
          <wp:effectExtent l="0" t="0" r="6350" b="635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120"/>
                  <a:stretch/>
                </pic:blipFill>
                <pic:spPr bwMode="auto">
                  <a:xfrm>
                    <a:off x="0" y="0"/>
                    <a:ext cx="2089150" cy="1263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6BCE99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9822A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BBADD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0685E3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EB216D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4245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E201D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B458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ECB48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5C6DA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954ABB"/>
    <w:multiLevelType w:val="hybridMultilevel"/>
    <w:tmpl w:val="9EAC9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A3446A"/>
    <w:multiLevelType w:val="hybridMultilevel"/>
    <w:tmpl w:val="9B58184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0AEF2D9C"/>
    <w:multiLevelType w:val="hybridMultilevel"/>
    <w:tmpl w:val="6CA80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833FC9"/>
    <w:multiLevelType w:val="hybridMultilevel"/>
    <w:tmpl w:val="62FA81C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0CB40132"/>
    <w:multiLevelType w:val="hybridMultilevel"/>
    <w:tmpl w:val="2CC27D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15D52BE"/>
    <w:multiLevelType w:val="hybridMultilevel"/>
    <w:tmpl w:val="D9682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FA6307"/>
    <w:multiLevelType w:val="hybridMultilevel"/>
    <w:tmpl w:val="24764C9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6045083"/>
    <w:multiLevelType w:val="hybridMultilevel"/>
    <w:tmpl w:val="034AA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4808D2"/>
    <w:multiLevelType w:val="hybridMultilevel"/>
    <w:tmpl w:val="CD14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27784D"/>
    <w:multiLevelType w:val="hybridMultilevel"/>
    <w:tmpl w:val="314A4966"/>
    <w:lvl w:ilvl="0" w:tplc="1E9C97AC">
      <w:start w:val="2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675947"/>
    <w:multiLevelType w:val="hybridMultilevel"/>
    <w:tmpl w:val="9E20AAC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5147511"/>
    <w:multiLevelType w:val="hybridMultilevel"/>
    <w:tmpl w:val="1966BFC2"/>
    <w:lvl w:ilvl="0" w:tplc="5FE66AE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52553"/>
    <w:multiLevelType w:val="hybridMultilevel"/>
    <w:tmpl w:val="ADECC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2864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B0FC0"/>
    <w:multiLevelType w:val="hybridMultilevel"/>
    <w:tmpl w:val="DBE20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1E0756"/>
    <w:multiLevelType w:val="hybridMultilevel"/>
    <w:tmpl w:val="3A960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67076"/>
    <w:multiLevelType w:val="hybridMultilevel"/>
    <w:tmpl w:val="7D3A9A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3F27BD8"/>
    <w:multiLevelType w:val="hybridMultilevel"/>
    <w:tmpl w:val="E204364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5250E97"/>
    <w:multiLevelType w:val="hybridMultilevel"/>
    <w:tmpl w:val="A6D02750"/>
    <w:lvl w:ilvl="0" w:tplc="9DAC5B4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D3157"/>
    <w:multiLevelType w:val="hybridMultilevel"/>
    <w:tmpl w:val="2AF8E20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24"/>
  </w:num>
  <w:num w:numId="13">
    <w:abstractNumId w:val="22"/>
  </w:num>
  <w:num w:numId="14">
    <w:abstractNumId w:val="27"/>
  </w:num>
  <w:num w:numId="15">
    <w:abstractNumId w:val="28"/>
  </w:num>
  <w:num w:numId="16">
    <w:abstractNumId w:val="14"/>
  </w:num>
  <w:num w:numId="17">
    <w:abstractNumId w:val="11"/>
  </w:num>
  <w:num w:numId="18">
    <w:abstractNumId w:val="26"/>
  </w:num>
  <w:num w:numId="19">
    <w:abstractNumId w:val="20"/>
  </w:num>
  <w:num w:numId="20">
    <w:abstractNumId w:val="15"/>
  </w:num>
  <w:num w:numId="21">
    <w:abstractNumId w:val="19"/>
  </w:num>
  <w:num w:numId="22">
    <w:abstractNumId w:val="10"/>
  </w:num>
  <w:num w:numId="23">
    <w:abstractNumId w:val="17"/>
  </w:num>
  <w:num w:numId="24">
    <w:abstractNumId w:val="23"/>
  </w:num>
  <w:num w:numId="25">
    <w:abstractNumId w:val="25"/>
  </w:num>
  <w:num w:numId="26">
    <w:abstractNumId w:val="18"/>
  </w:num>
  <w:num w:numId="27">
    <w:abstractNumId w:val="13"/>
  </w:num>
  <w:num w:numId="28">
    <w:abstractNumId w:val="16"/>
  </w:num>
  <w:num w:numId="29">
    <w:abstractNumId w:val="21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erre-Mickael MAZARS">
    <w15:presenceInfo w15:providerId="AD" w15:userId="S::pierre-mickael.mazars@sesan.fr::04969251-40ca-473d-93b5-cb40d72cc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D4"/>
    <w:rsid w:val="00010A69"/>
    <w:rsid w:val="00020F8B"/>
    <w:rsid w:val="00023E2C"/>
    <w:rsid w:val="0004454F"/>
    <w:rsid w:val="000460CC"/>
    <w:rsid w:val="000470F9"/>
    <w:rsid w:val="000512DC"/>
    <w:rsid w:val="000621CF"/>
    <w:rsid w:val="00063092"/>
    <w:rsid w:val="00082ADC"/>
    <w:rsid w:val="00083203"/>
    <w:rsid w:val="00093728"/>
    <w:rsid w:val="00095676"/>
    <w:rsid w:val="000B4F5C"/>
    <w:rsid w:val="000C0864"/>
    <w:rsid w:val="000C2987"/>
    <w:rsid w:val="000C2C3F"/>
    <w:rsid w:val="000D719D"/>
    <w:rsid w:val="000E5EF9"/>
    <w:rsid w:val="000F4C12"/>
    <w:rsid w:val="000F79A7"/>
    <w:rsid w:val="001007D7"/>
    <w:rsid w:val="00102285"/>
    <w:rsid w:val="001026CC"/>
    <w:rsid w:val="00117A16"/>
    <w:rsid w:val="00127266"/>
    <w:rsid w:val="001351CD"/>
    <w:rsid w:val="0014490D"/>
    <w:rsid w:val="00145ABF"/>
    <w:rsid w:val="001505EE"/>
    <w:rsid w:val="001532E9"/>
    <w:rsid w:val="00155DBA"/>
    <w:rsid w:val="00167DF5"/>
    <w:rsid w:val="00177550"/>
    <w:rsid w:val="00177EC2"/>
    <w:rsid w:val="001870DD"/>
    <w:rsid w:val="001A00CF"/>
    <w:rsid w:val="001A698B"/>
    <w:rsid w:val="001A7708"/>
    <w:rsid w:val="001B6C67"/>
    <w:rsid w:val="001B7DC2"/>
    <w:rsid w:val="001C391B"/>
    <w:rsid w:val="001D64B6"/>
    <w:rsid w:val="001E55B0"/>
    <w:rsid w:val="00204D00"/>
    <w:rsid w:val="002073E5"/>
    <w:rsid w:val="002174E4"/>
    <w:rsid w:val="00224EB1"/>
    <w:rsid w:val="002377E6"/>
    <w:rsid w:val="00242BAD"/>
    <w:rsid w:val="002519A7"/>
    <w:rsid w:val="00254BAD"/>
    <w:rsid w:val="00256AF7"/>
    <w:rsid w:val="00275050"/>
    <w:rsid w:val="002760A9"/>
    <w:rsid w:val="00280B35"/>
    <w:rsid w:val="00290CDD"/>
    <w:rsid w:val="00296393"/>
    <w:rsid w:val="00297256"/>
    <w:rsid w:val="002A1D57"/>
    <w:rsid w:val="002B0851"/>
    <w:rsid w:val="002B625F"/>
    <w:rsid w:val="002B6D16"/>
    <w:rsid w:val="002C68AF"/>
    <w:rsid w:val="002D2A7A"/>
    <w:rsid w:val="002E624F"/>
    <w:rsid w:val="002F2D4A"/>
    <w:rsid w:val="002F48D4"/>
    <w:rsid w:val="0031667B"/>
    <w:rsid w:val="00321AD4"/>
    <w:rsid w:val="00352832"/>
    <w:rsid w:val="00357645"/>
    <w:rsid w:val="0036465A"/>
    <w:rsid w:val="003728BC"/>
    <w:rsid w:val="003862C8"/>
    <w:rsid w:val="00391E7E"/>
    <w:rsid w:val="0039321F"/>
    <w:rsid w:val="00394457"/>
    <w:rsid w:val="003960BE"/>
    <w:rsid w:val="00397095"/>
    <w:rsid w:val="003A29F0"/>
    <w:rsid w:val="003A6AAA"/>
    <w:rsid w:val="003B1117"/>
    <w:rsid w:val="003B2F16"/>
    <w:rsid w:val="003B4BDE"/>
    <w:rsid w:val="003B5D24"/>
    <w:rsid w:val="003B6FD2"/>
    <w:rsid w:val="003F24A7"/>
    <w:rsid w:val="00406FB1"/>
    <w:rsid w:val="00421733"/>
    <w:rsid w:val="004229AD"/>
    <w:rsid w:val="004328D0"/>
    <w:rsid w:val="00432C6E"/>
    <w:rsid w:val="00434921"/>
    <w:rsid w:val="0043693E"/>
    <w:rsid w:val="00451D15"/>
    <w:rsid w:val="0045221C"/>
    <w:rsid w:val="004754CC"/>
    <w:rsid w:val="004874FB"/>
    <w:rsid w:val="00490C52"/>
    <w:rsid w:val="00497B69"/>
    <w:rsid w:val="004A2218"/>
    <w:rsid w:val="004C22C9"/>
    <w:rsid w:val="004C5D2E"/>
    <w:rsid w:val="004D1115"/>
    <w:rsid w:val="004D51D0"/>
    <w:rsid w:val="004D6874"/>
    <w:rsid w:val="004E31C2"/>
    <w:rsid w:val="004E48CA"/>
    <w:rsid w:val="004E4DBA"/>
    <w:rsid w:val="004F1524"/>
    <w:rsid w:val="004F6D2C"/>
    <w:rsid w:val="0050142F"/>
    <w:rsid w:val="005071C7"/>
    <w:rsid w:val="00507B32"/>
    <w:rsid w:val="00515BC5"/>
    <w:rsid w:val="00521B61"/>
    <w:rsid w:val="005252F7"/>
    <w:rsid w:val="00533F08"/>
    <w:rsid w:val="0053770C"/>
    <w:rsid w:val="00541467"/>
    <w:rsid w:val="00542CDC"/>
    <w:rsid w:val="0055084B"/>
    <w:rsid w:val="005578B3"/>
    <w:rsid w:val="00563CD3"/>
    <w:rsid w:val="00566A6C"/>
    <w:rsid w:val="0058378B"/>
    <w:rsid w:val="00585D83"/>
    <w:rsid w:val="0059658A"/>
    <w:rsid w:val="005A1685"/>
    <w:rsid w:val="005A465A"/>
    <w:rsid w:val="005A57E8"/>
    <w:rsid w:val="005B67E5"/>
    <w:rsid w:val="005C1978"/>
    <w:rsid w:val="005D097D"/>
    <w:rsid w:val="005D2204"/>
    <w:rsid w:val="005D4FA7"/>
    <w:rsid w:val="005F22E0"/>
    <w:rsid w:val="005F312A"/>
    <w:rsid w:val="005F35DD"/>
    <w:rsid w:val="005F506D"/>
    <w:rsid w:val="00613047"/>
    <w:rsid w:val="0061434F"/>
    <w:rsid w:val="006167FE"/>
    <w:rsid w:val="0062257F"/>
    <w:rsid w:val="0063141B"/>
    <w:rsid w:val="00651D6F"/>
    <w:rsid w:val="006556CA"/>
    <w:rsid w:val="00656E31"/>
    <w:rsid w:val="006727FA"/>
    <w:rsid w:val="00673095"/>
    <w:rsid w:val="006733F8"/>
    <w:rsid w:val="006773F3"/>
    <w:rsid w:val="00690111"/>
    <w:rsid w:val="006A08A2"/>
    <w:rsid w:val="006C7BD5"/>
    <w:rsid w:val="006D3666"/>
    <w:rsid w:val="006D3C7B"/>
    <w:rsid w:val="006E2AB7"/>
    <w:rsid w:val="006E548A"/>
    <w:rsid w:val="006E6EC5"/>
    <w:rsid w:val="007053A8"/>
    <w:rsid w:val="00706FBC"/>
    <w:rsid w:val="00706FED"/>
    <w:rsid w:val="00726204"/>
    <w:rsid w:val="00726F62"/>
    <w:rsid w:val="00730CFF"/>
    <w:rsid w:val="0073354D"/>
    <w:rsid w:val="007420EE"/>
    <w:rsid w:val="0075291F"/>
    <w:rsid w:val="007554D9"/>
    <w:rsid w:val="00762511"/>
    <w:rsid w:val="00770418"/>
    <w:rsid w:val="00770FDE"/>
    <w:rsid w:val="00772A9C"/>
    <w:rsid w:val="007757EF"/>
    <w:rsid w:val="00781CEA"/>
    <w:rsid w:val="0078440B"/>
    <w:rsid w:val="00790B9F"/>
    <w:rsid w:val="007927E7"/>
    <w:rsid w:val="007B0322"/>
    <w:rsid w:val="007B4172"/>
    <w:rsid w:val="007B7779"/>
    <w:rsid w:val="007C4D4B"/>
    <w:rsid w:val="007D33B6"/>
    <w:rsid w:val="007E0B54"/>
    <w:rsid w:val="007E6248"/>
    <w:rsid w:val="007E6623"/>
    <w:rsid w:val="007F1690"/>
    <w:rsid w:val="007F2CFF"/>
    <w:rsid w:val="00840003"/>
    <w:rsid w:val="00844B1E"/>
    <w:rsid w:val="00853374"/>
    <w:rsid w:val="008618BF"/>
    <w:rsid w:val="00865B66"/>
    <w:rsid w:val="008741AC"/>
    <w:rsid w:val="0088008F"/>
    <w:rsid w:val="008831D8"/>
    <w:rsid w:val="008866BD"/>
    <w:rsid w:val="00892370"/>
    <w:rsid w:val="00894047"/>
    <w:rsid w:val="008A03AE"/>
    <w:rsid w:val="008A4AE2"/>
    <w:rsid w:val="008B0DDC"/>
    <w:rsid w:val="008B208F"/>
    <w:rsid w:val="008B6A42"/>
    <w:rsid w:val="008B6DE6"/>
    <w:rsid w:val="008C4415"/>
    <w:rsid w:val="008C608A"/>
    <w:rsid w:val="008C7D4C"/>
    <w:rsid w:val="008D0681"/>
    <w:rsid w:val="008D0EF4"/>
    <w:rsid w:val="008D1EB6"/>
    <w:rsid w:val="008D5639"/>
    <w:rsid w:val="008F4E30"/>
    <w:rsid w:val="008F572B"/>
    <w:rsid w:val="00912AA5"/>
    <w:rsid w:val="009153CF"/>
    <w:rsid w:val="0092159C"/>
    <w:rsid w:val="0092482F"/>
    <w:rsid w:val="0093560D"/>
    <w:rsid w:val="0094018B"/>
    <w:rsid w:val="00946893"/>
    <w:rsid w:val="00947BFE"/>
    <w:rsid w:val="009560A8"/>
    <w:rsid w:val="009643D5"/>
    <w:rsid w:val="009651A2"/>
    <w:rsid w:val="009657D7"/>
    <w:rsid w:val="00967339"/>
    <w:rsid w:val="0097466B"/>
    <w:rsid w:val="00975038"/>
    <w:rsid w:val="00976618"/>
    <w:rsid w:val="00976920"/>
    <w:rsid w:val="00977A28"/>
    <w:rsid w:val="0098108D"/>
    <w:rsid w:val="00984C39"/>
    <w:rsid w:val="00984E5D"/>
    <w:rsid w:val="009855F7"/>
    <w:rsid w:val="00992F47"/>
    <w:rsid w:val="00995D1D"/>
    <w:rsid w:val="009970B1"/>
    <w:rsid w:val="009C6B9B"/>
    <w:rsid w:val="009C7B66"/>
    <w:rsid w:val="009D4EB5"/>
    <w:rsid w:val="009E785B"/>
    <w:rsid w:val="009F236D"/>
    <w:rsid w:val="009F6B0E"/>
    <w:rsid w:val="00A00717"/>
    <w:rsid w:val="00A00C0A"/>
    <w:rsid w:val="00A15F89"/>
    <w:rsid w:val="00A34A92"/>
    <w:rsid w:val="00A37840"/>
    <w:rsid w:val="00A46257"/>
    <w:rsid w:val="00A606CB"/>
    <w:rsid w:val="00A61330"/>
    <w:rsid w:val="00A75617"/>
    <w:rsid w:val="00A850D1"/>
    <w:rsid w:val="00A86286"/>
    <w:rsid w:val="00A929D5"/>
    <w:rsid w:val="00AB59D3"/>
    <w:rsid w:val="00AB6634"/>
    <w:rsid w:val="00AB728F"/>
    <w:rsid w:val="00AC7244"/>
    <w:rsid w:val="00AC771E"/>
    <w:rsid w:val="00AE6056"/>
    <w:rsid w:val="00AF11CF"/>
    <w:rsid w:val="00AF57D1"/>
    <w:rsid w:val="00AF7BF3"/>
    <w:rsid w:val="00B124C6"/>
    <w:rsid w:val="00B15B4A"/>
    <w:rsid w:val="00B17AB8"/>
    <w:rsid w:val="00B22272"/>
    <w:rsid w:val="00B25477"/>
    <w:rsid w:val="00B27CE4"/>
    <w:rsid w:val="00B36ECF"/>
    <w:rsid w:val="00B44677"/>
    <w:rsid w:val="00B447F4"/>
    <w:rsid w:val="00B452B6"/>
    <w:rsid w:val="00B465E1"/>
    <w:rsid w:val="00B47992"/>
    <w:rsid w:val="00B5104D"/>
    <w:rsid w:val="00B52261"/>
    <w:rsid w:val="00B67DB4"/>
    <w:rsid w:val="00B7475B"/>
    <w:rsid w:val="00B80567"/>
    <w:rsid w:val="00B81A7B"/>
    <w:rsid w:val="00B923FB"/>
    <w:rsid w:val="00B92C18"/>
    <w:rsid w:val="00B956F2"/>
    <w:rsid w:val="00B96558"/>
    <w:rsid w:val="00B96F0D"/>
    <w:rsid w:val="00BA40E9"/>
    <w:rsid w:val="00BA561E"/>
    <w:rsid w:val="00BC31C6"/>
    <w:rsid w:val="00BC6287"/>
    <w:rsid w:val="00BD004A"/>
    <w:rsid w:val="00BD608B"/>
    <w:rsid w:val="00BD79E2"/>
    <w:rsid w:val="00BE1AD6"/>
    <w:rsid w:val="00BE1FE7"/>
    <w:rsid w:val="00BE3A79"/>
    <w:rsid w:val="00BE6A93"/>
    <w:rsid w:val="00BF0861"/>
    <w:rsid w:val="00BF7B99"/>
    <w:rsid w:val="00C02B4F"/>
    <w:rsid w:val="00C14318"/>
    <w:rsid w:val="00C3630E"/>
    <w:rsid w:val="00C57A10"/>
    <w:rsid w:val="00C60DD4"/>
    <w:rsid w:val="00C74445"/>
    <w:rsid w:val="00C74D92"/>
    <w:rsid w:val="00C8159C"/>
    <w:rsid w:val="00C847AF"/>
    <w:rsid w:val="00C97897"/>
    <w:rsid w:val="00CA7D11"/>
    <w:rsid w:val="00CB1C52"/>
    <w:rsid w:val="00CB489C"/>
    <w:rsid w:val="00CB7205"/>
    <w:rsid w:val="00CB740D"/>
    <w:rsid w:val="00CC284A"/>
    <w:rsid w:val="00CC7A5F"/>
    <w:rsid w:val="00CD5820"/>
    <w:rsid w:val="00CD6102"/>
    <w:rsid w:val="00CD7A7E"/>
    <w:rsid w:val="00CE7160"/>
    <w:rsid w:val="00CF7CAB"/>
    <w:rsid w:val="00D010A2"/>
    <w:rsid w:val="00D02AB2"/>
    <w:rsid w:val="00D077A6"/>
    <w:rsid w:val="00D12904"/>
    <w:rsid w:val="00D14656"/>
    <w:rsid w:val="00D15F50"/>
    <w:rsid w:val="00D23468"/>
    <w:rsid w:val="00D26A4E"/>
    <w:rsid w:val="00D65579"/>
    <w:rsid w:val="00D708BB"/>
    <w:rsid w:val="00D74B0E"/>
    <w:rsid w:val="00D80228"/>
    <w:rsid w:val="00D843DF"/>
    <w:rsid w:val="00D84E09"/>
    <w:rsid w:val="00DB3B61"/>
    <w:rsid w:val="00DB5BE4"/>
    <w:rsid w:val="00DB5CA1"/>
    <w:rsid w:val="00DC25DE"/>
    <w:rsid w:val="00DD3D8D"/>
    <w:rsid w:val="00DD5701"/>
    <w:rsid w:val="00DE26EA"/>
    <w:rsid w:val="00DE379A"/>
    <w:rsid w:val="00DF25D4"/>
    <w:rsid w:val="00DF5712"/>
    <w:rsid w:val="00E03D5D"/>
    <w:rsid w:val="00E116A0"/>
    <w:rsid w:val="00E22D38"/>
    <w:rsid w:val="00E257F8"/>
    <w:rsid w:val="00E25CE3"/>
    <w:rsid w:val="00E375B2"/>
    <w:rsid w:val="00E458CD"/>
    <w:rsid w:val="00E52C94"/>
    <w:rsid w:val="00E5301E"/>
    <w:rsid w:val="00E73C69"/>
    <w:rsid w:val="00E73C91"/>
    <w:rsid w:val="00E82B2F"/>
    <w:rsid w:val="00E83164"/>
    <w:rsid w:val="00EA5CE9"/>
    <w:rsid w:val="00EB2A80"/>
    <w:rsid w:val="00EB2BE6"/>
    <w:rsid w:val="00ED01AB"/>
    <w:rsid w:val="00EE2268"/>
    <w:rsid w:val="00EE5C7F"/>
    <w:rsid w:val="00EE5DCE"/>
    <w:rsid w:val="00F0530F"/>
    <w:rsid w:val="00F10CB7"/>
    <w:rsid w:val="00F14380"/>
    <w:rsid w:val="00F3577D"/>
    <w:rsid w:val="00F61384"/>
    <w:rsid w:val="00F6164E"/>
    <w:rsid w:val="00F6174E"/>
    <w:rsid w:val="00F66451"/>
    <w:rsid w:val="00F67CC0"/>
    <w:rsid w:val="00F67EB9"/>
    <w:rsid w:val="00F70B4D"/>
    <w:rsid w:val="00F803D0"/>
    <w:rsid w:val="00F808B4"/>
    <w:rsid w:val="00F81EFB"/>
    <w:rsid w:val="00F87B69"/>
    <w:rsid w:val="00F87BA7"/>
    <w:rsid w:val="00FC3FB7"/>
    <w:rsid w:val="00FE091A"/>
    <w:rsid w:val="00FF280E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351DC8"/>
  <w15:chartTrackingRefBased/>
  <w15:docId w15:val="{E076DBDF-EF58-C444-8F67-9BFF55B8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H1,Contrat 1,chapitre,Titre 11,t1.T1.Titre 1,t1,t1.T1,Ct.,Heading1_Titre1,Heading 1,H11,H12,H111,Titre 1 SQ,Titre 1 jbl,SousTitre,Aston T1,DO NOT USE_h1,h1,l1,level 1,level1,1,1titre,1titre1,1titre2,1titre3,1titre4,1titre5,1titre6,BOM,Titre 1I,H"/>
    <w:basedOn w:val="Normal"/>
    <w:next w:val="Normal"/>
    <w:link w:val="Titre1Car"/>
    <w:uiPriority w:val="9"/>
    <w:qFormat/>
    <w:rsid w:val="002C68A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C68A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C68A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C68A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C68AF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68AF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68AF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68AF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68AF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2C68AF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lang w:eastAsia="en-US"/>
    </w:rPr>
  </w:style>
  <w:style w:type="paragraph" w:styleId="Adresseexpditeur">
    <w:name w:val="envelope return"/>
    <w:basedOn w:val="Normal"/>
    <w:uiPriority w:val="99"/>
    <w:semiHidden/>
    <w:unhideWhenUsed/>
    <w:rsid w:val="002C68AF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C68AF"/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C68AF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2C68AF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2C68AF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68A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 w:themeColor="accent1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C68AF"/>
    <w:rPr>
      <w:i/>
      <w:iCs/>
      <w:color w:val="5B9BD5" w:themeColor="accent1"/>
    </w:rPr>
  </w:style>
  <w:style w:type="paragraph" w:styleId="Commentaire">
    <w:name w:val="annotation text"/>
    <w:basedOn w:val="Normal"/>
    <w:link w:val="CommentaireCar"/>
    <w:uiPriority w:val="99"/>
    <w:unhideWhenUsed/>
    <w:rsid w:val="002C68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2C68AF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C68AF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C68AF"/>
  </w:style>
  <w:style w:type="paragraph" w:styleId="Corpsdetexte2">
    <w:name w:val="Body Text 2"/>
    <w:basedOn w:val="Normal"/>
    <w:link w:val="Corpsdetexte2Car"/>
    <w:uiPriority w:val="99"/>
    <w:semiHidden/>
    <w:unhideWhenUsed/>
    <w:rsid w:val="002C68AF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C68AF"/>
  </w:style>
  <w:style w:type="paragraph" w:styleId="Corpsdetexte3">
    <w:name w:val="Body Text 3"/>
    <w:basedOn w:val="Normal"/>
    <w:link w:val="Corpsdetexte3Car"/>
    <w:uiPriority w:val="99"/>
    <w:semiHidden/>
    <w:unhideWhenUsed/>
    <w:rsid w:val="002C68AF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C68AF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semiHidden/>
    <w:rsid w:val="002C68AF"/>
  </w:style>
  <w:style w:type="paragraph" w:styleId="En-tte">
    <w:name w:val="header"/>
    <w:basedOn w:val="Normal"/>
    <w:link w:val="En-tteCar"/>
    <w:uiPriority w:val="99"/>
    <w:unhideWhenUsed/>
    <w:rsid w:val="002C68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C68AF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C68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lang w:eastAsia="en-U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C68A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aliases w:val="H1 Car,Contrat 1 Car,chapitre Car,Titre 11 Car,t1.T1.Titre 1 Car,t1 Car,t1.T1 Car,Ct. Car,Heading1_Titre1 Car,Heading 1 Car,H11 Car,H12 Car,H111 Car,Titre 1 SQ Car,Titre 1 jbl Car,SousTitre Car,Aston T1 Car,DO NOT USE_h1 Car,h1 Car,l1 Car"/>
    <w:basedOn w:val="Policepardfaut"/>
    <w:link w:val="Titre1"/>
    <w:uiPriority w:val="9"/>
    <w:rsid w:val="002C68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68AF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C68AF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C68AF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C68AF"/>
    <w:pPr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C68AF"/>
  </w:style>
  <w:style w:type="paragraph" w:styleId="Index1">
    <w:name w:val="index 1"/>
    <w:basedOn w:val="Normal"/>
    <w:next w:val="Normal"/>
    <w:autoRedefine/>
    <w:uiPriority w:val="99"/>
    <w:semiHidden/>
    <w:unhideWhenUsed/>
    <w:rsid w:val="002C68AF"/>
    <w:pPr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2C68AF"/>
    <w:pPr>
      <w:ind w:left="44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2C68AF"/>
    <w:pPr>
      <w:ind w:left="66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2C68AF"/>
    <w:pPr>
      <w:ind w:left="88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2C68AF"/>
    <w:pPr>
      <w:ind w:left="110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2C68AF"/>
    <w:pPr>
      <w:ind w:left="13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2C68AF"/>
    <w:pPr>
      <w:ind w:left="154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2C68AF"/>
    <w:pPr>
      <w:ind w:left="176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2C68AF"/>
    <w:pPr>
      <w:ind w:left="198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2C68AF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Liste">
    <w:name w:val="List"/>
    <w:basedOn w:val="Normal"/>
    <w:uiPriority w:val="99"/>
    <w:semiHidden/>
    <w:unhideWhenUsed/>
    <w:rsid w:val="002C68AF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2">
    <w:name w:val="List 2"/>
    <w:basedOn w:val="Normal"/>
    <w:uiPriority w:val="99"/>
    <w:semiHidden/>
    <w:unhideWhenUsed/>
    <w:rsid w:val="002C68AF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3">
    <w:name w:val="List 3"/>
    <w:basedOn w:val="Normal"/>
    <w:uiPriority w:val="99"/>
    <w:semiHidden/>
    <w:unhideWhenUsed/>
    <w:rsid w:val="002C68AF"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4">
    <w:name w:val="List 4"/>
    <w:basedOn w:val="Normal"/>
    <w:uiPriority w:val="99"/>
    <w:semiHidden/>
    <w:unhideWhenUsed/>
    <w:rsid w:val="002C68AF"/>
    <w:pPr>
      <w:spacing w:after="160" w:line="259" w:lineRule="auto"/>
      <w:ind w:left="1132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5">
    <w:name w:val="List 5"/>
    <w:basedOn w:val="Normal"/>
    <w:uiPriority w:val="99"/>
    <w:semiHidden/>
    <w:unhideWhenUsed/>
    <w:rsid w:val="002C68AF"/>
    <w:pPr>
      <w:spacing w:after="160" w:line="259" w:lineRule="auto"/>
      <w:ind w:left="1415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">
    <w:name w:val="List Number"/>
    <w:basedOn w:val="Normal"/>
    <w:uiPriority w:val="99"/>
    <w:semiHidden/>
    <w:unhideWhenUsed/>
    <w:rsid w:val="002C68AF"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2">
    <w:name w:val="List Number 2"/>
    <w:basedOn w:val="Normal"/>
    <w:uiPriority w:val="99"/>
    <w:semiHidden/>
    <w:unhideWhenUsed/>
    <w:rsid w:val="002C68AF"/>
    <w:pPr>
      <w:numPr>
        <w:numId w:val="2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3">
    <w:name w:val="List Number 3"/>
    <w:basedOn w:val="Normal"/>
    <w:uiPriority w:val="99"/>
    <w:semiHidden/>
    <w:unhideWhenUsed/>
    <w:rsid w:val="002C68AF"/>
    <w:pPr>
      <w:numPr>
        <w:numId w:val="3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4">
    <w:name w:val="List Number 4"/>
    <w:basedOn w:val="Normal"/>
    <w:uiPriority w:val="99"/>
    <w:semiHidden/>
    <w:unhideWhenUsed/>
    <w:rsid w:val="002C68AF"/>
    <w:pPr>
      <w:numPr>
        <w:numId w:val="4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5">
    <w:name w:val="List Number 5"/>
    <w:basedOn w:val="Normal"/>
    <w:uiPriority w:val="99"/>
    <w:semiHidden/>
    <w:unhideWhenUsed/>
    <w:rsid w:val="002C68AF"/>
    <w:pPr>
      <w:numPr>
        <w:numId w:val="5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">
    <w:name w:val="List Bullet"/>
    <w:basedOn w:val="Normal"/>
    <w:uiPriority w:val="99"/>
    <w:semiHidden/>
    <w:unhideWhenUsed/>
    <w:rsid w:val="002C68AF"/>
    <w:pPr>
      <w:numPr>
        <w:numId w:val="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2">
    <w:name w:val="List Bullet 2"/>
    <w:basedOn w:val="Normal"/>
    <w:uiPriority w:val="99"/>
    <w:semiHidden/>
    <w:unhideWhenUsed/>
    <w:rsid w:val="002C68AF"/>
    <w:pPr>
      <w:numPr>
        <w:numId w:val="7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3">
    <w:name w:val="List Bullet 3"/>
    <w:basedOn w:val="Normal"/>
    <w:uiPriority w:val="99"/>
    <w:semiHidden/>
    <w:unhideWhenUsed/>
    <w:rsid w:val="002C68AF"/>
    <w:pPr>
      <w:numPr>
        <w:numId w:val="8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4">
    <w:name w:val="List Bullet 4"/>
    <w:basedOn w:val="Normal"/>
    <w:uiPriority w:val="99"/>
    <w:semiHidden/>
    <w:unhideWhenUsed/>
    <w:rsid w:val="002C68AF"/>
    <w:pPr>
      <w:numPr>
        <w:numId w:val="9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semiHidden/>
    <w:unhideWhenUsed/>
    <w:rsid w:val="002C68AF"/>
    <w:pPr>
      <w:numPr>
        <w:numId w:val="10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">
    <w:name w:val="List Continue"/>
    <w:basedOn w:val="Normal"/>
    <w:uiPriority w:val="99"/>
    <w:semiHidden/>
    <w:unhideWhenUsed/>
    <w:rsid w:val="002C68AF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2">
    <w:name w:val="List Continue 2"/>
    <w:basedOn w:val="Normal"/>
    <w:uiPriority w:val="99"/>
    <w:semiHidden/>
    <w:unhideWhenUsed/>
    <w:rsid w:val="002C68AF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3">
    <w:name w:val="List Continue 3"/>
    <w:basedOn w:val="Normal"/>
    <w:uiPriority w:val="99"/>
    <w:semiHidden/>
    <w:unhideWhenUsed/>
    <w:rsid w:val="002C68AF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4">
    <w:name w:val="List Continue 4"/>
    <w:basedOn w:val="Normal"/>
    <w:uiPriority w:val="99"/>
    <w:semiHidden/>
    <w:unhideWhenUsed/>
    <w:rsid w:val="002C68AF"/>
    <w:pPr>
      <w:spacing w:after="120" w:line="259" w:lineRule="auto"/>
      <w:ind w:left="1132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5">
    <w:name w:val="List Continue 5"/>
    <w:basedOn w:val="Normal"/>
    <w:uiPriority w:val="99"/>
    <w:semiHidden/>
    <w:unhideWhenUsed/>
    <w:rsid w:val="002C68AF"/>
    <w:pPr>
      <w:spacing w:after="120" w:line="259" w:lineRule="auto"/>
      <w:ind w:left="1415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C68AF"/>
    <w:pPr>
      <w:spacing w:after="160" w:line="259" w:lineRule="auto"/>
    </w:pPr>
    <w:rPr>
      <w:rFonts w:eastAsiaTheme="minorHAnsi"/>
      <w:lang w:eastAsia="en-US"/>
    </w:rPr>
  </w:style>
  <w:style w:type="paragraph" w:styleId="Normalcentr">
    <w:name w:val="Block Text"/>
    <w:basedOn w:val="Normal"/>
    <w:uiPriority w:val="99"/>
    <w:semiHidden/>
    <w:unhideWhenUsed/>
    <w:rsid w:val="002C68A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60" w:line="259" w:lineRule="auto"/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C6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C68AF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C6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C68A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68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68A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C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C68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C68AF"/>
  </w:style>
  <w:style w:type="paragraph" w:styleId="PrformatHTML">
    <w:name w:val="HTML Preformatted"/>
    <w:basedOn w:val="Normal"/>
    <w:link w:val="PrformatHTMLCar"/>
    <w:uiPriority w:val="99"/>
    <w:semiHidden/>
    <w:unhideWhenUsed/>
    <w:rsid w:val="002C68AF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C68AF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C68AF"/>
    <w:pPr>
      <w:spacing w:after="1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C68AF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C68AF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C68AF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68A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68AF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C68AF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C68AF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C68AF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C68AF"/>
  </w:style>
  <w:style w:type="paragraph" w:styleId="Retraitnormal">
    <w:name w:val="Normal Indent"/>
    <w:basedOn w:val="Normal"/>
    <w:uiPriority w:val="99"/>
    <w:semiHidden/>
    <w:unhideWhenUsed/>
    <w:rsid w:val="002C68AF"/>
    <w:pPr>
      <w:spacing w:after="160" w:line="259" w:lineRule="auto"/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2C68AF"/>
  </w:style>
  <w:style w:type="paragraph" w:styleId="Sansinterligne">
    <w:name w:val="No Spacing"/>
    <w:uiPriority w:val="1"/>
    <w:qFormat/>
    <w:rsid w:val="002C68AF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2C68AF"/>
    <w:pPr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2C68AF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C6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C68AF"/>
  </w:style>
  <w:style w:type="paragraph" w:styleId="Sous-titre">
    <w:name w:val="Subtitle"/>
    <w:basedOn w:val="Normal"/>
    <w:next w:val="Normal"/>
    <w:link w:val="Sous-titreCar"/>
    <w:uiPriority w:val="11"/>
    <w:qFormat/>
    <w:rsid w:val="002C68AF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2C68AF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2C68AF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C68AF"/>
    <w:pPr>
      <w:spacing w:line="259" w:lineRule="auto"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2C68A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C68AF"/>
    <w:rPr>
      <w:rFonts w:ascii="Consolas" w:hAnsi="Consolas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68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8AF"/>
    <w:rPr>
      <w:rFonts w:ascii="Segoe UI" w:hAnsi="Segoe UI" w:cs="Segoe UI"/>
      <w:sz w:val="18"/>
      <w:szCs w:val="18"/>
    </w:rPr>
  </w:style>
  <w:style w:type="paragraph" w:styleId="Textedemacro">
    <w:name w:val="macro"/>
    <w:link w:val="TextedemacroCar"/>
    <w:uiPriority w:val="99"/>
    <w:semiHidden/>
    <w:unhideWhenUsed/>
    <w:rsid w:val="002C68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C68AF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2C68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C6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C68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C68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C68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C68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C68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C68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2C68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C68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C6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C68AF"/>
  </w:style>
  <w:style w:type="paragraph" w:styleId="Titreindex">
    <w:name w:val="index heading"/>
    <w:basedOn w:val="Normal"/>
    <w:next w:val="Index1"/>
    <w:uiPriority w:val="99"/>
    <w:semiHidden/>
    <w:unhideWhenUsed/>
    <w:rsid w:val="002C68AF"/>
    <w:pPr>
      <w:spacing w:after="160" w:line="259" w:lineRule="auto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TitreTR">
    <w:name w:val="toa heading"/>
    <w:basedOn w:val="Normal"/>
    <w:next w:val="Normal"/>
    <w:uiPriority w:val="99"/>
    <w:semiHidden/>
    <w:unhideWhenUsed/>
    <w:rsid w:val="002C68AF"/>
    <w:pPr>
      <w:spacing w:before="120" w:after="160" w:line="259" w:lineRule="auto"/>
    </w:pPr>
    <w:rPr>
      <w:rFonts w:asciiTheme="majorHAnsi" w:eastAsiaTheme="majorEastAsia" w:hAnsiTheme="majorHAnsi" w:cstheme="majorBidi"/>
      <w:b/>
      <w:bCs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2C68AF"/>
    <w:pPr>
      <w:spacing w:before="120" w:after="120" w:line="259" w:lineRule="auto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2C68AF"/>
    <w:pPr>
      <w:spacing w:line="259" w:lineRule="auto"/>
      <w:ind w:left="220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2C68AF"/>
    <w:pPr>
      <w:spacing w:line="259" w:lineRule="auto"/>
      <w:ind w:left="440"/>
    </w:pPr>
    <w:rPr>
      <w:rFonts w:asciiTheme="minorHAnsi" w:eastAsiaTheme="minorHAnsi" w:hAnsiTheme="minorHAnsi" w:cstheme="minorHAnsi"/>
      <w:i/>
      <w:iCs/>
      <w:sz w:val="20"/>
      <w:szCs w:val="20"/>
      <w:lang w:eastAsia="en-US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2C68AF"/>
    <w:pPr>
      <w:spacing w:line="259" w:lineRule="auto"/>
      <w:ind w:left="66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2C68AF"/>
    <w:pPr>
      <w:spacing w:line="259" w:lineRule="auto"/>
      <w:ind w:left="88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2C68AF"/>
    <w:pPr>
      <w:spacing w:line="259" w:lineRule="auto"/>
      <w:ind w:left="110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2C68AF"/>
    <w:pPr>
      <w:spacing w:line="259" w:lineRule="auto"/>
      <w:ind w:left="132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2C68AF"/>
    <w:pPr>
      <w:spacing w:line="259" w:lineRule="auto"/>
      <w:ind w:left="154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2C68AF"/>
    <w:pPr>
      <w:spacing w:line="259" w:lineRule="auto"/>
      <w:ind w:left="176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customStyle="1" w:styleId="Paragraphestandard">
    <w:name w:val="[Paragraphe standard]"/>
    <w:basedOn w:val="Normal"/>
    <w:uiPriority w:val="99"/>
    <w:rsid w:val="0097692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97256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97256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C4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55DB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55DBA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B452B6"/>
    <w:rPr>
      <w:color w:val="954F72" w:themeColor="followedHyperlink"/>
      <w:u w:val="single"/>
    </w:rPr>
  </w:style>
  <w:style w:type="table" w:styleId="TableauGrille1Clair-Accentuation5">
    <w:name w:val="Grid Table 1 Light Accent 5"/>
    <w:basedOn w:val="TableauNormal"/>
    <w:uiPriority w:val="46"/>
    <w:rsid w:val="00C7444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1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5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0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9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9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118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31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24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1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6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1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3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3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2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09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3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5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0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8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_do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A238DF6D7E9F479BEA8D301D9294CA" ma:contentTypeVersion="17" ma:contentTypeDescription="Crée un document." ma:contentTypeScope="" ma:versionID="acfa73b4a1646f66e02a864f53a980df">
  <xsd:schema xmlns:xsd="http://www.w3.org/2001/XMLSchema" xmlns:xs="http://www.w3.org/2001/XMLSchema" xmlns:p="http://schemas.microsoft.com/office/2006/metadata/properties" xmlns:ns2="e4add3d7-b41b-431a-a102-f94262c65e46" xmlns:ns3="9fadec25-d39e-4691-8022-d57f22459064" targetNamespace="http://schemas.microsoft.com/office/2006/metadata/properties" ma:root="true" ma:fieldsID="0fe6d800d3ce9e2e59ee53100410ca12" ns2:_="" ns3:_="">
    <xsd:import namespace="e4add3d7-b41b-431a-a102-f94262c65e46"/>
    <xsd:import namespace="9fadec25-d39e-4691-8022-d57f2245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dd3d7-b41b-431a-a102-f94262c65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4f6f5c1-322e-4f2d-9e9f-833da54c1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dec25-d39e-4691-8022-d57f2245906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444a882-8646-4238-8915-3143bc2f6035}" ma:internalName="TaxCatchAll" ma:showField="CatchAllData" ma:web="9fadec25-d39e-4691-8022-d57f224590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adec25-d39e-4691-8022-d57f22459064" xsi:nil="true"/>
    <lcf76f155ced4ddcb4097134ff3c332f xmlns="e4add3d7-b41b-431a-a102-f94262c65e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E3AF3-32E1-42EC-AA7C-184F101F5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dd3d7-b41b-431a-a102-f94262c65e46"/>
    <ds:schemaRef ds:uri="9fadec25-d39e-4691-8022-d57f224590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EF85D7-8EE9-4569-AE11-3E64121DF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206A6-F3FA-4537-A996-3A22CBB5BCD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9fadec25-d39e-4691-8022-d57f22459064"/>
    <ds:schemaRef ds:uri="http://schemas.openxmlformats.org/package/2006/metadata/core-properties"/>
    <ds:schemaRef ds:uri="e4add3d7-b41b-431a-a102-f94262c65e46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4F00122-3028-45B3-92AE-A1C86B8B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8</Pages>
  <Words>510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SESAN</dc:creator>
  <cp:keywords/>
  <dc:description/>
  <cp:lastModifiedBy>Pierre-Mickael MAZARS</cp:lastModifiedBy>
  <cp:revision>53</cp:revision>
  <cp:lastPrinted>2023-09-15T09:40:00Z</cp:lastPrinted>
  <dcterms:created xsi:type="dcterms:W3CDTF">2024-04-05T14:25:00Z</dcterms:created>
  <dcterms:modified xsi:type="dcterms:W3CDTF">2024-06-24T15:14:00Z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0x010100C9FF1D833D88DB42A3954B38348112C0</vt:lpwstr>
  </property>
  <property fmtid="{D5CDD505-2E9C-101B-9397-08002B2CF9AE}" pid="3" name="MediaServiceImageTags">
    <vt:lpwstr/>
  </property>
</Properties>
</file>